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jc w:val="center"/>
        <w:tblLayout w:type="fixed"/>
        <w:tblCellMar>
          <w:left w:w="0" w:type="dxa"/>
          <w:right w:w="0" w:type="dxa"/>
        </w:tblCellMar>
        <w:tblLook w:val="0000" w:firstRow="0" w:lastRow="0" w:firstColumn="0" w:lastColumn="0" w:noHBand="0" w:noVBand="0"/>
      </w:tblPr>
      <w:tblGrid>
        <w:gridCol w:w="1440"/>
        <w:gridCol w:w="7200"/>
        <w:gridCol w:w="1440"/>
      </w:tblGrid>
      <w:tr w:rsidR="00F26A27" w:rsidRPr="00F26A27" w:rsidTr="00125773">
        <w:trPr>
          <w:trHeight w:val="403"/>
          <w:jc w:val="center"/>
        </w:trPr>
        <w:tc>
          <w:tcPr>
            <w:tcW w:w="1440" w:type="dxa"/>
            <w:tcBorders>
              <w:top w:val="nil"/>
              <w:left w:val="nil"/>
              <w:bottom w:val="nil"/>
              <w:right w:val="nil"/>
            </w:tcBorders>
          </w:tcPr>
          <w:p w:rsidR="00F26A27" w:rsidRPr="00F26A27" w:rsidRDefault="00F26A27" w:rsidP="00F26A27">
            <w:pPr>
              <w:spacing w:after="0" w:line="240" w:lineRule="auto"/>
              <w:jc w:val="center"/>
              <w:rPr>
                <w:rFonts w:ascii="Times New Roman" w:eastAsia="Times New Roman" w:hAnsi="Times New Roman" w:cs="Times New Roman"/>
                <w:sz w:val="24"/>
                <w:szCs w:val="24"/>
              </w:rPr>
            </w:pPr>
          </w:p>
          <w:p w:rsidR="00F26A27" w:rsidRPr="00F26A27" w:rsidRDefault="00F26A27" w:rsidP="00F26A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05510" cy="905510"/>
                  <wp:effectExtent l="0" t="0" r="8890" b="8890"/>
                  <wp:docPr id="4" name="Picture 4" descr="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I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p>
        </w:tc>
        <w:tc>
          <w:tcPr>
            <w:tcW w:w="7200" w:type="dxa"/>
            <w:tcBorders>
              <w:top w:val="nil"/>
              <w:left w:val="nil"/>
              <w:bottom w:val="nil"/>
              <w:right w:val="nil"/>
            </w:tcBorders>
          </w:tcPr>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p>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r w:rsidRPr="00F26A27">
              <w:rPr>
                <w:rFonts w:ascii="Times New Roman" w:eastAsia="Times New Roman" w:hAnsi="Times New Roman" w:cs="Times New Roman"/>
                <w:sz w:val="24"/>
                <w:szCs w:val="24"/>
                <w:highlight w:val="yellow"/>
              </w:rPr>
              <w:t xml:space="preserve"> </w:t>
            </w:r>
            <w:r w:rsidRPr="00F26A27">
              <w:rPr>
                <w:rFonts w:ascii="Times New Roman" w:eastAsia="Times New Roman" w:hAnsi="Times New Roman" w:cs="Times New Roman"/>
                <w:sz w:val="40"/>
                <w:szCs w:val="40"/>
                <w:highlight w:val="yellow"/>
              </w:rPr>
              <w:t>United States Department of the Interior</w:t>
            </w:r>
          </w:p>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p>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r w:rsidRPr="00F26A27">
              <w:rPr>
                <w:rFonts w:ascii="Times New Roman" w:eastAsia="Times New Roman" w:hAnsi="Times New Roman" w:cs="Times New Roman"/>
                <w:sz w:val="24"/>
                <w:szCs w:val="24"/>
                <w:highlight w:val="yellow"/>
              </w:rPr>
              <w:t>FISH AND WILDLIFE SERVICE</w:t>
            </w:r>
          </w:p>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r w:rsidRPr="00F26A27">
              <w:rPr>
                <w:rFonts w:ascii="Times New Roman" w:eastAsia="Times New Roman" w:hAnsi="Times New Roman" w:cs="Times New Roman"/>
                <w:sz w:val="24"/>
                <w:szCs w:val="24"/>
                <w:highlight w:val="yellow"/>
              </w:rPr>
              <w:t>Arcata Fish and Wildlife Office</w:t>
            </w:r>
          </w:p>
        </w:tc>
        <w:tc>
          <w:tcPr>
            <w:tcW w:w="1440" w:type="dxa"/>
            <w:tcBorders>
              <w:top w:val="nil"/>
              <w:left w:val="nil"/>
              <w:bottom w:val="nil"/>
              <w:right w:val="nil"/>
            </w:tcBorders>
          </w:tcPr>
          <w:p w:rsidR="00F26A27" w:rsidRPr="00F26A27" w:rsidRDefault="00F26A27" w:rsidP="00F26A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1F90B13" wp14:editId="6A2A8DEC">
                  <wp:extent cx="768350" cy="914400"/>
                  <wp:effectExtent l="0" t="0" r="0" b="0"/>
                  <wp:docPr id="3" name="Picture 3"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WS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8350" cy="914400"/>
                          </a:xfrm>
                          <a:prstGeom prst="rect">
                            <a:avLst/>
                          </a:prstGeom>
                          <a:noFill/>
                          <a:ln>
                            <a:noFill/>
                          </a:ln>
                        </pic:spPr>
                      </pic:pic>
                    </a:graphicData>
                  </a:graphic>
                </wp:inline>
              </w:drawing>
            </w:r>
          </w:p>
        </w:tc>
      </w:tr>
      <w:tr w:rsidR="00F26A27" w:rsidRPr="00F26A27" w:rsidTr="00125773">
        <w:trPr>
          <w:trHeight w:val="403"/>
          <w:jc w:val="center"/>
        </w:trPr>
        <w:tc>
          <w:tcPr>
            <w:tcW w:w="1440" w:type="dxa"/>
            <w:tcBorders>
              <w:top w:val="nil"/>
              <w:left w:val="nil"/>
              <w:bottom w:val="nil"/>
              <w:right w:val="nil"/>
            </w:tcBorders>
          </w:tcPr>
          <w:p w:rsidR="00F26A27" w:rsidRPr="00F26A27" w:rsidRDefault="00F26A27" w:rsidP="00F26A27">
            <w:pPr>
              <w:spacing w:after="0" w:line="240" w:lineRule="auto"/>
              <w:rPr>
                <w:rFonts w:ascii="Times New Roman" w:eastAsia="Times New Roman" w:hAnsi="Times New Roman" w:cs="Times New Roman"/>
                <w:sz w:val="14"/>
                <w:szCs w:val="14"/>
              </w:rPr>
            </w:pPr>
            <w:r w:rsidRPr="00F26A27">
              <w:rPr>
                <w:rFonts w:ascii="Times New Roman" w:eastAsia="Times New Roman" w:hAnsi="Times New Roman" w:cs="Times New Roman"/>
                <w:sz w:val="14"/>
                <w:szCs w:val="14"/>
              </w:rPr>
              <w:br/>
            </w:r>
            <w:r w:rsidRPr="00F26A27">
              <w:rPr>
                <w:rFonts w:ascii="Times New Roman" w:eastAsia="Times New Roman" w:hAnsi="Times New Roman" w:cs="Times New Roman"/>
                <w:sz w:val="14"/>
                <w:szCs w:val="14"/>
              </w:rPr>
              <w:br/>
            </w:r>
            <w:r w:rsidRPr="00F26A27">
              <w:rPr>
                <w:rFonts w:ascii="Times New Roman" w:eastAsia="Times New Roman" w:hAnsi="Times New Roman" w:cs="Times New Roman"/>
                <w:sz w:val="14"/>
                <w:szCs w:val="14"/>
              </w:rPr>
              <w:br/>
            </w:r>
          </w:p>
        </w:tc>
        <w:tc>
          <w:tcPr>
            <w:tcW w:w="7200" w:type="dxa"/>
            <w:tcBorders>
              <w:top w:val="nil"/>
              <w:left w:val="nil"/>
              <w:bottom w:val="nil"/>
              <w:right w:val="nil"/>
            </w:tcBorders>
          </w:tcPr>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r w:rsidRPr="00F26A27">
              <w:rPr>
                <w:rFonts w:ascii="Times New Roman" w:eastAsia="Times New Roman" w:hAnsi="Times New Roman" w:cs="Times New Roman"/>
                <w:sz w:val="20"/>
                <w:szCs w:val="20"/>
                <w:highlight w:val="yellow"/>
              </w:rPr>
              <w:t>1655 Heindon Road</w:t>
            </w:r>
            <w:r w:rsidRPr="00F26A27">
              <w:rPr>
                <w:rFonts w:ascii="Times New Roman" w:eastAsia="Times New Roman" w:hAnsi="Times New Roman" w:cs="Times New Roman"/>
                <w:sz w:val="20"/>
                <w:szCs w:val="20"/>
                <w:highlight w:val="yellow"/>
              </w:rPr>
              <w:br/>
              <w:t>Arcata, California, 95521</w:t>
            </w:r>
            <w:r w:rsidRPr="00F26A27">
              <w:rPr>
                <w:rFonts w:ascii="Times New Roman" w:eastAsia="Times New Roman" w:hAnsi="Times New Roman" w:cs="Times New Roman"/>
                <w:sz w:val="20"/>
                <w:szCs w:val="20"/>
                <w:highlight w:val="yellow"/>
              </w:rPr>
              <w:br/>
            </w:r>
            <w:r w:rsidRPr="00F26A27">
              <w:rPr>
                <w:rFonts w:ascii="Times New Roman" w:eastAsia="Times New Roman" w:hAnsi="Times New Roman" w:cs="Times New Roman"/>
                <w:sz w:val="18"/>
                <w:szCs w:val="18"/>
                <w:highlight w:val="yellow"/>
              </w:rPr>
              <w:t>Phone: (707) 822-7201  FAX: (707) 822-</w:t>
            </w:r>
            <w:commentRangeStart w:id="0"/>
            <w:r w:rsidRPr="00F26A27">
              <w:rPr>
                <w:rFonts w:ascii="Times New Roman" w:eastAsia="Times New Roman" w:hAnsi="Times New Roman" w:cs="Times New Roman"/>
                <w:sz w:val="18"/>
                <w:szCs w:val="18"/>
                <w:highlight w:val="yellow"/>
              </w:rPr>
              <w:t>8411</w:t>
            </w:r>
            <w:commentRangeEnd w:id="0"/>
            <w:r w:rsidR="00F93A00">
              <w:rPr>
                <w:rStyle w:val="CommentReference"/>
              </w:rPr>
              <w:commentReference w:id="0"/>
            </w:r>
          </w:p>
        </w:tc>
        <w:tc>
          <w:tcPr>
            <w:tcW w:w="1440" w:type="dxa"/>
            <w:tcBorders>
              <w:top w:val="nil"/>
              <w:left w:val="nil"/>
              <w:bottom w:val="nil"/>
              <w:right w:val="nil"/>
            </w:tcBorders>
          </w:tcPr>
          <w:p w:rsidR="00F26A27" w:rsidRPr="00F26A27" w:rsidRDefault="00F26A27" w:rsidP="00F26A27">
            <w:pPr>
              <w:spacing w:after="0" w:line="240" w:lineRule="auto"/>
              <w:jc w:val="center"/>
              <w:rPr>
                <w:rFonts w:ascii="Times New Roman" w:eastAsia="Times New Roman" w:hAnsi="Times New Roman" w:cs="Times New Roman"/>
                <w:sz w:val="24"/>
                <w:szCs w:val="24"/>
              </w:rPr>
            </w:pPr>
          </w:p>
        </w:tc>
      </w:tr>
    </w:tbl>
    <w:p w:rsidR="00F26A27" w:rsidRPr="00F26A27" w:rsidRDefault="00F26A27" w:rsidP="00F26A27">
      <w:pPr>
        <w:spacing w:after="0" w:line="240" w:lineRule="auto"/>
        <w:rPr>
          <w:rFonts w:ascii="Times New Roman" w:eastAsia="Times New Roman" w:hAnsi="Times New Roman" w:cs="Times New Roman"/>
          <w:sz w:val="16"/>
          <w:szCs w:val="16"/>
        </w:rPr>
      </w:pPr>
    </w:p>
    <w:p w:rsidR="00F26A27" w:rsidRPr="00F26A27" w:rsidRDefault="00F26A27" w:rsidP="00F26A27">
      <w:pPr>
        <w:spacing w:after="0" w:line="240" w:lineRule="auto"/>
        <w:rPr>
          <w:rFonts w:ascii="Times New Roman" w:eastAsia="Times New Roman" w:hAnsi="Times New Roman" w:cs="Times New Roman"/>
          <w:sz w:val="16"/>
          <w:szCs w:val="16"/>
        </w:rPr>
      </w:pPr>
    </w:p>
    <w:p w:rsidR="00F26A27" w:rsidRPr="00F26A27" w:rsidRDefault="00F26A27" w:rsidP="00F26A27">
      <w:pPr>
        <w:spacing w:after="0" w:line="240" w:lineRule="auto"/>
        <w:rPr>
          <w:rFonts w:ascii="Times New Roman" w:eastAsia="Times New Roman" w:hAnsi="Times New Roman" w:cs="Times New Roman"/>
          <w:sz w:val="16"/>
          <w:szCs w:val="16"/>
        </w:rPr>
      </w:pPr>
    </w:p>
    <w:p w:rsidR="00F26A27" w:rsidRPr="00F26A27" w:rsidRDefault="00F26A27" w:rsidP="00F26A27">
      <w:pPr>
        <w:spacing w:after="0" w:line="240" w:lineRule="auto"/>
        <w:rPr>
          <w:rFonts w:ascii="Times New Roman" w:eastAsia="Times New Roman" w:hAnsi="Times New Roman" w:cs="Times New Roman"/>
          <w:sz w:val="18"/>
          <w:szCs w:val="18"/>
        </w:rPr>
      </w:pPr>
      <w:r w:rsidRPr="00F26A27">
        <w:rPr>
          <w:rFonts w:ascii="Times New Roman" w:eastAsia="Times New Roman" w:hAnsi="Times New Roman" w:cs="Times New Roman"/>
          <w:sz w:val="18"/>
          <w:szCs w:val="18"/>
        </w:rPr>
        <w:t>In Reply Refer To:</w:t>
      </w:r>
    </w:p>
    <w:p w:rsidR="00F26A27" w:rsidRPr="00F26A27" w:rsidRDefault="00F26A27" w:rsidP="00F26A27">
      <w:pPr>
        <w:spacing w:after="0" w:line="240" w:lineRule="auto"/>
        <w:rPr>
          <w:rFonts w:ascii="Times New Roman" w:eastAsia="Times New Roman" w:hAnsi="Times New Roman" w:cs="Times New Roman"/>
          <w:sz w:val="24"/>
          <w:szCs w:val="24"/>
        </w:rPr>
      </w:pPr>
    </w:p>
    <w:p w:rsidR="00F26A27" w:rsidRPr="00F26A27" w:rsidRDefault="00F26A27" w:rsidP="00F26A27">
      <w:pPr>
        <w:spacing w:after="0" w:line="240" w:lineRule="auto"/>
        <w:rPr>
          <w:rFonts w:ascii="Times New Roman" w:eastAsia="Times New Roman" w:hAnsi="Times New Roman" w:cs="Times New Roman"/>
          <w:sz w:val="24"/>
          <w:szCs w:val="24"/>
        </w:rPr>
      </w:pPr>
    </w:p>
    <w:p w:rsidR="00F26A27" w:rsidRPr="00F26A27" w:rsidRDefault="00F26A27" w:rsidP="00F26A27">
      <w:pPr>
        <w:spacing w:after="0" w:line="240" w:lineRule="auto"/>
        <w:rPr>
          <w:rFonts w:ascii="Times New Roman" w:eastAsia="Times New Roman" w:hAnsi="Times New Roman" w:cs="Times New Roman"/>
          <w:sz w:val="24"/>
          <w:szCs w:val="24"/>
        </w:rPr>
      </w:pPr>
    </w:p>
    <w:p w:rsidR="00F26A27" w:rsidRPr="00F26A27" w:rsidRDefault="00F26A27" w:rsidP="00F26A27">
      <w:pPr>
        <w:spacing w:after="0" w:line="240" w:lineRule="auto"/>
        <w:rPr>
          <w:rFonts w:ascii="Times New Roman" w:eastAsia="Times New Roman" w:hAnsi="Times New Roman" w:cs="Times New Roman"/>
          <w:sz w:val="24"/>
          <w:szCs w:val="24"/>
        </w:rPr>
      </w:pPr>
      <w:r w:rsidRPr="00F26A27">
        <w:rPr>
          <w:rFonts w:ascii="Times New Roman" w:eastAsia="Times New Roman" w:hAnsi="Times New Roman" w:cs="Times New Roman"/>
          <w:sz w:val="24"/>
          <w:szCs w:val="24"/>
        </w:rPr>
        <w:t xml:space="preserve">Memorandum </w:t>
      </w:r>
    </w:p>
    <w:p w:rsidR="00F26A27" w:rsidRPr="00F26A27" w:rsidRDefault="00F26A27" w:rsidP="00F26A27">
      <w:pPr>
        <w:spacing w:after="0" w:line="240" w:lineRule="auto"/>
        <w:rPr>
          <w:rFonts w:ascii="Times New Roman" w:eastAsia="Times New Roman" w:hAnsi="Times New Roman" w:cs="Times New Roman"/>
          <w:sz w:val="24"/>
          <w:szCs w:val="24"/>
        </w:rPr>
      </w:pPr>
    </w:p>
    <w:p w:rsidR="00F26A27" w:rsidRDefault="00F26A27" w:rsidP="00F26A27">
      <w:pPr>
        <w:spacing w:after="0" w:line="240" w:lineRule="auto"/>
        <w:rPr>
          <w:rFonts w:ascii="Times New Roman" w:eastAsia="Times New Roman" w:hAnsi="Times New Roman" w:cs="Times New Roman"/>
          <w:sz w:val="24"/>
          <w:szCs w:val="24"/>
        </w:rPr>
      </w:pPr>
      <w:r w:rsidRPr="00F26A27">
        <w:rPr>
          <w:rFonts w:ascii="Times New Roman" w:eastAsia="Times New Roman" w:hAnsi="Times New Roman" w:cs="Times New Roman"/>
          <w:sz w:val="24"/>
          <w:szCs w:val="24"/>
        </w:rPr>
        <w:t>To:</w:t>
      </w:r>
      <w:r w:rsidRPr="00F26A27">
        <w:rPr>
          <w:rFonts w:ascii="Times New Roman" w:eastAsia="Times New Roman" w:hAnsi="Times New Roman" w:cs="Times New Roman"/>
          <w:sz w:val="24"/>
          <w:szCs w:val="24"/>
        </w:rPr>
        <w:tab/>
      </w:r>
      <w:r w:rsidRPr="00F26A27">
        <w:rPr>
          <w:rFonts w:ascii="Times New Roman" w:eastAsia="Times New Roman" w:hAnsi="Times New Roman" w:cs="Times New Roman"/>
          <w:sz w:val="24"/>
          <w:szCs w:val="24"/>
        </w:rPr>
        <w:tab/>
      </w:r>
      <w:r>
        <w:rPr>
          <w:rFonts w:ascii="Times New Roman" w:eastAsia="Times New Roman" w:hAnsi="Times New Roman" w:cs="Times New Roman"/>
          <w:sz w:val="24"/>
          <w:szCs w:val="24"/>
        </w:rPr>
        <w:t>Regional Director</w:t>
      </w:r>
    </w:p>
    <w:p w:rsidR="00F26A27" w:rsidRDefault="00F26A27" w:rsidP="00F26A27">
      <w:pPr>
        <w:spacing w:after="0"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Sacramento, </w:t>
      </w:r>
      <w:r w:rsidRPr="00F26A27">
        <w:rPr>
          <w:rFonts w:ascii="Times New Roman" w:eastAsia="Times New Roman" w:hAnsi="Times New Roman" w:cs="Times New Roman"/>
          <w:sz w:val="24"/>
          <w:szCs w:val="24"/>
        </w:rPr>
        <w:t>California</w:t>
      </w:r>
    </w:p>
    <w:p w:rsidR="00DA5C11" w:rsidRPr="00F26A27" w:rsidRDefault="00DA5C11" w:rsidP="00DA5C11">
      <w:pPr>
        <w:spacing w:after="0" w:line="240" w:lineRule="auto"/>
        <w:rPr>
          <w:rFonts w:ascii="Times New Roman" w:eastAsia="Times New Roman" w:hAnsi="Times New Roman" w:cs="Times New Roman"/>
          <w:sz w:val="24"/>
          <w:szCs w:val="24"/>
        </w:rPr>
      </w:pPr>
    </w:p>
    <w:p w:rsidR="00324FA6" w:rsidRDefault="00F26A27" w:rsidP="00F26A27">
      <w:pPr>
        <w:spacing w:after="0" w:line="240" w:lineRule="auto"/>
        <w:rPr>
          <w:rFonts w:ascii="Times New Roman" w:eastAsia="Times New Roman" w:hAnsi="Times New Roman" w:cs="Times New Roman"/>
          <w:sz w:val="24"/>
          <w:szCs w:val="24"/>
        </w:rPr>
      </w:pPr>
      <w:r w:rsidRPr="00F26A27">
        <w:rPr>
          <w:rFonts w:ascii="Times New Roman" w:eastAsia="Times New Roman" w:hAnsi="Times New Roman" w:cs="Times New Roman"/>
          <w:sz w:val="24"/>
          <w:szCs w:val="24"/>
        </w:rPr>
        <w:t xml:space="preserve">From: </w:t>
      </w:r>
      <w:r w:rsidRPr="00F26A27">
        <w:rPr>
          <w:rFonts w:ascii="Times New Roman" w:eastAsia="Times New Roman" w:hAnsi="Times New Roman" w:cs="Times New Roman"/>
          <w:sz w:val="24"/>
          <w:szCs w:val="24"/>
        </w:rPr>
        <w:tab/>
      </w:r>
      <w:r w:rsidRPr="00F26A27">
        <w:rPr>
          <w:rFonts w:ascii="Times New Roman" w:eastAsia="Times New Roman" w:hAnsi="Times New Roman" w:cs="Times New Roman"/>
          <w:sz w:val="24"/>
          <w:szCs w:val="24"/>
        </w:rPr>
        <w:tab/>
      </w:r>
      <w:r w:rsidR="004E4788">
        <w:rPr>
          <w:rFonts w:ascii="Times New Roman" w:eastAsia="Times New Roman" w:hAnsi="Times New Roman" w:cs="Times New Roman"/>
          <w:sz w:val="24"/>
          <w:szCs w:val="24"/>
        </w:rPr>
        <w:t xml:space="preserve">Regional Chief, </w:t>
      </w:r>
      <w:r w:rsidR="000D0F48">
        <w:rPr>
          <w:rFonts w:ascii="Times New Roman" w:eastAsia="Times New Roman" w:hAnsi="Times New Roman" w:cs="Times New Roman"/>
          <w:sz w:val="24"/>
          <w:szCs w:val="24"/>
        </w:rPr>
        <w:t>National Wildlife Refuge System</w:t>
      </w:r>
    </w:p>
    <w:p w:rsidR="00324FA6" w:rsidRDefault="00324FA6" w:rsidP="00324FA6">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0D0F48">
        <w:rPr>
          <w:rFonts w:ascii="Times New Roman" w:eastAsia="Times New Roman" w:hAnsi="Times New Roman" w:cs="Times New Roman"/>
          <w:sz w:val="24"/>
          <w:szCs w:val="24"/>
        </w:rPr>
        <w:t>ssistant Regional Director</w:t>
      </w:r>
      <w:r>
        <w:rPr>
          <w:rFonts w:ascii="Times New Roman" w:eastAsia="Times New Roman" w:hAnsi="Times New Roman" w:cs="Times New Roman"/>
          <w:sz w:val="24"/>
          <w:szCs w:val="24"/>
        </w:rPr>
        <w:t>, Ecological Services</w:t>
      </w:r>
    </w:p>
    <w:p w:rsidR="00F26A27" w:rsidRPr="00F26A27" w:rsidRDefault="00324FA6" w:rsidP="00324FA6">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Sacramento, California</w:t>
      </w:r>
    </w:p>
    <w:p w:rsidR="00F26A27" w:rsidRPr="00F26A27" w:rsidRDefault="00F26A27" w:rsidP="00F26A27">
      <w:pPr>
        <w:spacing w:after="0" w:line="240" w:lineRule="auto"/>
        <w:rPr>
          <w:rFonts w:ascii="Times New Roman" w:eastAsia="Times New Roman" w:hAnsi="Times New Roman" w:cs="Times New Roman"/>
          <w:sz w:val="24"/>
          <w:szCs w:val="24"/>
        </w:rPr>
      </w:pPr>
    </w:p>
    <w:p w:rsidR="00F26A27" w:rsidRPr="00F26A27" w:rsidRDefault="00F26A27" w:rsidP="00F26A27">
      <w:pPr>
        <w:spacing w:after="0" w:line="240" w:lineRule="auto"/>
        <w:ind w:left="1440" w:hanging="1440"/>
        <w:rPr>
          <w:rFonts w:ascii="Times New Roman" w:eastAsia="Times New Roman" w:hAnsi="Times New Roman" w:cs="Times New Roman"/>
          <w:sz w:val="24"/>
          <w:szCs w:val="24"/>
        </w:rPr>
      </w:pPr>
      <w:r w:rsidRPr="00F26A27">
        <w:rPr>
          <w:rFonts w:ascii="Times New Roman" w:eastAsia="Times New Roman" w:hAnsi="Times New Roman" w:cs="Times New Roman"/>
          <w:sz w:val="24"/>
          <w:szCs w:val="24"/>
        </w:rPr>
        <w:t>Subject:</w:t>
      </w:r>
      <w:r w:rsidRPr="00F26A27">
        <w:rPr>
          <w:rFonts w:ascii="Times New Roman" w:eastAsia="Times New Roman" w:hAnsi="Times New Roman" w:cs="Times New Roman"/>
          <w:sz w:val="24"/>
          <w:szCs w:val="24"/>
        </w:rPr>
        <w:tab/>
      </w:r>
      <w:commentRangeStart w:id="1"/>
      <w:r w:rsidR="00987E2F" w:rsidRPr="00987E2F">
        <w:rPr>
          <w:rFonts w:ascii="Times New Roman" w:eastAsia="Times New Roman" w:hAnsi="Times New Roman" w:cs="Times New Roman"/>
          <w:sz w:val="24"/>
          <w:szCs w:val="24"/>
        </w:rPr>
        <w:t>Discussion of Differences in Representation of Ashy Storm-Petrel Data Used in Two</w:t>
      </w:r>
      <w:r w:rsidR="00987E2F">
        <w:rPr>
          <w:rFonts w:ascii="Times New Roman" w:eastAsia="Times New Roman" w:hAnsi="Times New Roman" w:cs="Times New Roman"/>
          <w:sz w:val="24"/>
          <w:szCs w:val="24"/>
        </w:rPr>
        <w:t xml:space="preserve"> </w:t>
      </w:r>
      <w:r w:rsidR="00987E2F" w:rsidRPr="00987E2F">
        <w:rPr>
          <w:rFonts w:ascii="Times New Roman" w:eastAsia="Times New Roman" w:hAnsi="Times New Roman" w:cs="Times New Roman"/>
          <w:sz w:val="24"/>
          <w:szCs w:val="24"/>
        </w:rPr>
        <w:t>Recent Service Documents</w:t>
      </w:r>
      <w:commentRangeEnd w:id="1"/>
      <w:r w:rsidR="00C34BFA">
        <w:rPr>
          <w:rStyle w:val="CommentReference"/>
        </w:rPr>
        <w:commentReference w:id="1"/>
      </w:r>
    </w:p>
    <w:p w:rsidR="00F26A27" w:rsidRPr="00F26A27" w:rsidRDefault="00F26A27" w:rsidP="00F26A27">
      <w:pPr>
        <w:spacing w:after="0" w:line="240" w:lineRule="auto"/>
        <w:rPr>
          <w:rFonts w:ascii="Times New Roman" w:eastAsia="Times New Roman" w:hAnsi="Times New Roman" w:cs="Times New Roman"/>
          <w:sz w:val="24"/>
          <w:szCs w:val="24"/>
          <w:highlight w:val="magenta"/>
        </w:rPr>
      </w:pPr>
    </w:p>
    <w:p w:rsidR="00F26A27" w:rsidRPr="00F26A27" w:rsidRDefault="00F26A27" w:rsidP="00F26A27">
      <w:pPr>
        <w:spacing w:after="0" w:line="240" w:lineRule="auto"/>
        <w:rPr>
          <w:rFonts w:ascii="Times New Roman" w:eastAsia="Times New Roman" w:hAnsi="Times New Roman" w:cs="Times New Roman"/>
          <w:sz w:val="24"/>
          <w:szCs w:val="24"/>
        </w:rPr>
      </w:pPr>
    </w:p>
    <w:p w:rsidR="006A7184" w:rsidRDefault="00234DE2">
      <w:pPr>
        <w:rPr>
          <w:rFonts w:ascii="Times New Roman" w:hAnsi="Times New Roman" w:cs="Times New Roman"/>
          <w:sz w:val="24"/>
          <w:szCs w:val="24"/>
        </w:rPr>
      </w:pPr>
      <w:r>
        <w:rPr>
          <w:rFonts w:ascii="Times New Roman" w:hAnsi="Times New Roman" w:cs="Times New Roman"/>
          <w:sz w:val="24"/>
          <w:szCs w:val="24"/>
        </w:rPr>
        <w:t xml:space="preserve">This </w:t>
      </w:r>
      <w:r w:rsidR="00D92A42">
        <w:rPr>
          <w:rFonts w:ascii="Times New Roman" w:hAnsi="Times New Roman" w:cs="Times New Roman"/>
          <w:sz w:val="24"/>
          <w:szCs w:val="24"/>
        </w:rPr>
        <w:t xml:space="preserve">memo </w:t>
      </w:r>
      <w:r>
        <w:rPr>
          <w:rFonts w:ascii="Times New Roman" w:hAnsi="Times New Roman" w:cs="Times New Roman"/>
          <w:sz w:val="24"/>
          <w:szCs w:val="24"/>
        </w:rPr>
        <w:t xml:space="preserve">presents the </w:t>
      </w:r>
      <w:r w:rsidR="00305C40">
        <w:rPr>
          <w:rFonts w:ascii="Times New Roman" w:hAnsi="Times New Roman" w:cs="Times New Roman"/>
          <w:sz w:val="24"/>
          <w:szCs w:val="24"/>
        </w:rPr>
        <w:t xml:space="preserve">shared </w:t>
      </w:r>
      <w:r>
        <w:rPr>
          <w:rFonts w:ascii="Times New Roman" w:hAnsi="Times New Roman" w:cs="Times New Roman"/>
          <w:sz w:val="24"/>
          <w:szCs w:val="24"/>
        </w:rPr>
        <w:t xml:space="preserve">position of the Service’s Ecological Services </w:t>
      </w:r>
      <w:r w:rsidR="002F7DF9">
        <w:rPr>
          <w:rFonts w:ascii="Times New Roman" w:hAnsi="Times New Roman" w:cs="Times New Roman"/>
          <w:sz w:val="24"/>
          <w:szCs w:val="24"/>
        </w:rPr>
        <w:t xml:space="preserve">(ES) </w:t>
      </w:r>
      <w:r>
        <w:rPr>
          <w:rFonts w:ascii="Times New Roman" w:hAnsi="Times New Roman" w:cs="Times New Roman"/>
          <w:sz w:val="24"/>
          <w:szCs w:val="24"/>
        </w:rPr>
        <w:t xml:space="preserve">and </w:t>
      </w:r>
      <w:r w:rsidR="00711B9B">
        <w:rPr>
          <w:rFonts w:ascii="Times New Roman" w:hAnsi="Times New Roman" w:cs="Times New Roman"/>
          <w:sz w:val="24"/>
          <w:szCs w:val="24"/>
        </w:rPr>
        <w:t xml:space="preserve">National </w:t>
      </w:r>
      <w:r w:rsidR="00A54193">
        <w:rPr>
          <w:rFonts w:ascii="Times New Roman" w:hAnsi="Times New Roman" w:cs="Times New Roman"/>
          <w:sz w:val="24"/>
          <w:szCs w:val="24"/>
        </w:rPr>
        <w:t xml:space="preserve">Wildlife </w:t>
      </w:r>
      <w:r>
        <w:rPr>
          <w:rFonts w:ascii="Times New Roman" w:hAnsi="Times New Roman" w:cs="Times New Roman"/>
          <w:sz w:val="24"/>
          <w:szCs w:val="24"/>
        </w:rPr>
        <w:t xml:space="preserve">Refuge </w:t>
      </w:r>
      <w:r w:rsidR="00711B9B">
        <w:rPr>
          <w:rFonts w:ascii="Times New Roman" w:hAnsi="Times New Roman" w:cs="Times New Roman"/>
          <w:sz w:val="24"/>
          <w:szCs w:val="24"/>
        </w:rPr>
        <w:t xml:space="preserve">System </w:t>
      </w:r>
      <w:r w:rsidR="002F7DF9">
        <w:rPr>
          <w:rFonts w:ascii="Times New Roman" w:hAnsi="Times New Roman" w:cs="Times New Roman"/>
          <w:sz w:val="24"/>
          <w:szCs w:val="24"/>
        </w:rPr>
        <w:t>(</w:t>
      </w:r>
      <w:r w:rsidR="00847F14">
        <w:rPr>
          <w:rFonts w:ascii="Times New Roman" w:hAnsi="Times New Roman" w:cs="Times New Roman"/>
          <w:sz w:val="24"/>
          <w:szCs w:val="24"/>
        </w:rPr>
        <w:t>N</w:t>
      </w:r>
      <w:r w:rsidR="00A54193">
        <w:rPr>
          <w:rFonts w:ascii="Times New Roman" w:hAnsi="Times New Roman" w:cs="Times New Roman"/>
          <w:sz w:val="24"/>
          <w:szCs w:val="24"/>
        </w:rPr>
        <w:t>WR</w:t>
      </w:r>
      <w:r w:rsidR="0075715D">
        <w:rPr>
          <w:rFonts w:ascii="Times New Roman" w:hAnsi="Times New Roman" w:cs="Times New Roman"/>
          <w:sz w:val="24"/>
          <w:szCs w:val="24"/>
        </w:rPr>
        <w:t>S</w:t>
      </w:r>
      <w:r w:rsidR="002F7DF9">
        <w:rPr>
          <w:rFonts w:ascii="Times New Roman" w:hAnsi="Times New Roman" w:cs="Times New Roman"/>
          <w:sz w:val="24"/>
          <w:szCs w:val="24"/>
        </w:rPr>
        <w:t xml:space="preserve">) </w:t>
      </w:r>
      <w:r w:rsidR="00A54193">
        <w:rPr>
          <w:rFonts w:ascii="Times New Roman" w:hAnsi="Times New Roman" w:cs="Times New Roman"/>
          <w:sz w:val="24"/>
          <w:szCs w:val="24"/>
        </w:rPr>
        <w:t>programs in Region 8</w:t>
      </w:r>
      <w:r w:rsidR="00A52D79">
        <w:rPr>
          <w:rFonts w:ascii="Times New Roman" w:hAnsi="Times New Roman" w:cs="Times New Roman"/>
          <w:sz w:val="24"/>
          <w:szCs w:val="24"/>
        </w:rPr>
        <w:t>,</w:t>
      </w:r>
      <w:r w:rsidR="00A54193">
        <w:rPr>
          <w:rFonts w:ascii="Times New Roman" w:hAnsi="Times New Roman" w:cs="Times New Roman"/>
          <w:sz w:val="24"/>
          <w:szCs w:val="24"/>
        </w:rPr>
        <w:t xml:space="preserve"> </w:t>
      </w:r>
      <w:r w:rsidR="00A52D79">
        <w:rPr>
          <w:rFonts w:ascii="Times New Roman" w:hAnsi="Times New Roman" w:cs="Times New Roman"/>
          <w:sz w:val="24"/>
          <w:szCs w:val="24"/>
        </w:rPr>
        <w:t xml:space="preserve">on </w:t>
      </w:r>
      <w:r>
        <w:rPr>
          <w:rFonts w:ascii="Times New Roman" w:hAnsi="Times New Roman" w:cs="Times New Roman"/>
          <w:sz w:val="24"/>
          <w:szCs w:val="24"/>
        </w:rPr>
        <w:t>topics related to ashy storm-petrel conservation status</w:t>
      </w:r>
      <w:r w:rsidR="002F7DF9">
        <w:rPr>
          <w:rFonts w:ascii="Times New Roman" w:hAnsi="Times New Roman" w:cs="Times New Roman"/>
          <w:sz w:val="24"/>
          <w:szCs w:val="24"/>
        </w:rPr>
        <w:t xml:space="preserve">.  </w:t>
      </w:r>
      <w:r w:rsidR="00C50F38">
        <w:rPr>
          <w:rFonts w:ascii="Times New Roman" w:hAnsi="Times New Roman" w:cs="Times New Roman"/>
          <w:sz w:val="24"/>
          <w:szCs w:val="24"/>
        </w:rPr>
        <w:t xml:space="preserve">Specifically, </w:t>
      </w:r>
      <w:r w:rsidR="002F7DF9">
        <w:rPr>
          <w:rFonts w:ascii="Times New Roman" w:hAnsi="Times New Roman" w:cs="Times New Roman"/>
          <w:sz w:val="24"/>
          <w:szCs w:val="24"/>
        </w:rPr>
        <w:t xml:space="preserve">it documents </w:t>
      </w:r>
      <w:r w:rsidR="002577FF">
        <w:rPr>
          <w:rFonts w:ascii="Times New Roman" w:hAnsi="Times New Roman" w:cs="Times New Roman"/>
          <w:sz w:val="24"/>
          <w:szCs w:val="24"/>
        </w:rPr>
        <w:t xml:space="preserve">potential </w:t>
      </w:r>
      <w:r w:rsidR="0075715D">
        <w:rPr>
          <w:rFonts w:ascii="Times New Roman" w:hAnsi="Times New Roman" w:cs="Times New Roman"/>
          <w:sz w:val="24"/>
          <w:szCs w:val="24"/>
        </w:rPr>
        <w:t>language</w:t>
      </w:r>
      <w:r w:rsidR="002577FF">
        <w:rPr>
          <w:rFonts w:ascii="Times New Roman" w:hAnsi="Times New Roman" w:cs="Times New Roman"/>
          <w:sz w:val="24"/>
          <w:szCs w:val="24"/>
        </w:rPr>
        <w:t xml:space="preserve"> inconsistencies between two recent Service documents, and </w:t>
      </w:r>
      <w:r w:rsidR="002F7DF9">
        <w:rPr>
          <w:rFonts w:ascii="Times New Roman" w:hAnsi="Times New Roman" w:cs="Times New Roman"/>
          <w:sz w:val="24"/>
          <w:szCs w:val="24"/>
        </w:rPr>
        <w:t xml:space="preserve">the outcome of </w:t>
      </w:r>
      <w:r w:rsidR="00A54193">
        <w:rPr>
          <w:rFonts w:ascii="Times New Roman" w:hAnsi="Times New Roman" w:cs="Times New Roman"/>
          <w:sz w:val="24"/>
          <w:szCs w:val="24"/>
        </w:rPr>
        <w:t xml:space="preserve">recent </w:t>
      </w:r>
      <w:r w:rsidR="002F7DF9">
        <w:rPr>
          <w:rFonts w:ascii="Times New Roman" w:hAnsi="Times New Roman" w:cs="Times New Roman"/>
          <w:sz w:val="24"/>
          <w:szCs w:val="24"/>
        </w:rPr>
        <w:t>discussion</w:t>
      </w:r>
      <w:r w:rsidR="00A54193">
        <w:rPr>
          <w:rFonts w:ascii="Times New Roman" w:hAnsi="Times New Roman" w:cs="Times New Roman"/>
          <w:sz w:val="24"/>
          <w:szCs w:val="24"/>
        </w:rPr>
        <w:t>s</w:t>
      </w:r>
      <w:r w:rsidR="002F7DF9">
        <w:rPr>
          <w:rFonts w:ascii="Times New Roman" w:hAnsi="Times New Roman" w:cs="Times New Roman"/>
          <w:sz w:val="24"/>
          <w:szCs w:val="24"/>
        </w:rPr>
        <w:t xml:space="preserve"> </w:t>
      </w:r>
      <w:r w:rsidR="005364C6">
        <w:rPr>
          <w:rFonts w:ascii="Times New Roman" w:hAnsi="Times New Roman" w:cs="Times New Roman"/>
          <w:sz w:val="24"/>
          <w:szCs w:val="24"/>
        </w:rPr>
        <w:t xml:space="preserve">to </w:t>
      </w:r>
      <w:r w:rsidR="002577FF">
        <w:rPr>
          <w:rFonts w:ascii="Times New Roman" w:hAnsi="Times New Roman" w:cs="Times New Roman"/>
          <w:sz w:val="24"/>
          <w:szCs w:val="24"/>
        </w:rPr>
        <w:t xml:space="preserve">identify </w:t>
      </w:r>
      <w:r w:rsidR="0075715D">
        <w:rPr>
          <w:rFonts w:ascii="Times New Roman" w:hAnsi="Times New Roman" w:cs="Times New Roman"/>
          <w:sz w:val="24"/>
          <w:szCs w:val="24"/>
        </w:rPr>
        <w:t xml:space="preserve">more </w:t>
      </w:r>
      <w:r w:rsidR="002577FF">
        <w:rPr>
          <w:rFonts w:ascii="Times New Roman" w:hAnsi="Times New Roman" w:cs="Times New Roman"/>
          <w:sz w:val="24"/>
          <w:szCs w:val="24"/>
        </w:rPr>
        <w:t xml:space="preserve">common </w:t>
      </w:r>
      <w:r w:rsidR="0075715D">
        <w:rPr>
          <w:rFonts w:ascii="Times New Roman" w:hAnsi="Times New Roman" w:cs="Times New Roman"/>
          <w:sz w:val="24"/>
          <w:szCs w:val="24"/>
        </w:rPr>
        <w:t>language</w:t>
      </w:r>
      <w:r w:rsidR="002577FF">
        <w:rPr>
          <w:rFonts w:ascii="Times New Roman" w:hAnsi="Times New Roman" w:cs="Times New Roman"/>
          <w:sz w:val="24"/>
          <w:szCs w:val="24"/>
        </w:rPr>
        <w:t xml:space="preserve">.  The </w:t>
      </w:r>
      <w:r w:rsidR="005A5C10">
        <w:rPr>
          <w:rFonts w:ascii="Times New Roman" w:hAnsi="Times New Roman" w:cs="Times New Roman"/>
          <w:sz w:val="24"/>
          <w:szCs w:val="24"/>
        </w:rPr>
        <w:t xml:space="preserve">recent </w:t>
      </w:r>
      <w:r w:rsidR="00217414">
        <w:rPr>
          <w:rFonts w:ascii="Times New Roman" w:hAnsi="Times New Roman" w:cs="Times New Roman"/>
          <w:sz w:val="24"/>
          <w:szCs w:val="24"/>
        </w:rPr>
        <w:t xml:space="preserve">Service </w:t>
      </w:r>
      <w:r w:rsidR="003A21EF">
        <w:rPr>
          <w:rFonts w:ascii="Times New Roman" w:hAnsi="Times New Roman" w:cs="Times New Roman"/>
          <w:sz w:val="24"/>
          <w:szCs w:val="24"/>
        </w:rPr>
        <w:t>documents</w:t>
      </w:r>
      <w:r w:rsidR="002577FF">
        <w:rPr>
          <w:rFonts w:ascii="Times New Roman" w:hAnsi="Times New Roman" w:cs="Times New Roman"/>
          <w:sz w:val="24"/>
          <w:szCs w:val="24"/>
        </w:rPr>
        <w:t xml:space="preserve"> are</w:t>
      </w:r>
      <w:r w:rsidR="003A21EF">
        <w:rPr>
          <w:rFonts w:ascii="Times New Roman" w:hAnsi="Times New Roman" w:cs="Times New Roman"/>
          <w:sz w:val="24"/>
          <w:szCs w:val="24"/>
        </w:rPr>
        <w:t xml:space="preserve">: </w:t>
      </w:r>
    </w:p>
    <w:p w:rsidR="006A7184" w:rsidRDefault="006A7184" w:rsidP="006A7184">
      <w:pPr>
        <w:pStyle w:val="ListParagraph"/>
        <w:numPr>
          <w:ilvl w:val="0"/>
          <w:numId w:val="1"/>
        </w:numPr>
        <w:rPr>
          <w:rFonts w:ascii="Times New Roman" w:hAnsi="Times New Roman" w:cs="Times New Roman"/>
          <w:sz w:val="24"/>
          <w:szCs w:val="24"/>
        </w:rPr>
      </w:pPr>
      <w:r w:rsidRPr="006A7184">
        <w:rPr>
          <w:rFonts w:ascii="Times New Roman" w:hAnsi="Times New Roman" w:cs="Times New Roman"/>
          <w:sz w:val="24"/>
          <w:szCs w:val="24"/>
        </w:rPr>
        <w:t>T</w:t>
      </w:r>
      <w:r w:rsidR="00DB5559" w:rsidRPr="006A7184">
        <w:rPr>
          <w:rFonts w:ascii="Times New Roman" w:hAnsi="Times New Roman" w:cs="Times New Roman"/>
          <w:sz w:val="24"/>
          <w:szCs w:val="24"/>
        </w:rPr>
        <w:t xml:space="preserve">he ES program’s Species </w:t>
      </w:r>
      <w:r w:rsidR="002F7DF9" w:rsidRPr="006A7184">
        <w:rPr>
          <w:rFonts w:ascii="Times New Roman" w:hAnsi="Times New Roman" w:cs="Times New Roman"/>
          <w:sz w:val="24"/>
          <w:szCs w:val="24"/>
        </w:rPr>
        <w:t xml:space="preserve">Report </w:t>
      </w:r>
      <w:r w:rsidR="00DB5559" w:rsidRPr="006A7184">
        <w:rPr>
          <w:rFonts w:ascii="Times New Roman" w:hAnsi="Times New Roman" w:cs="Times New Roman"/>
          <w:sz w:val="24"/>
          <w:szCs w:val="24"/>
        </w:rPr>
        <w:t>for the ashy storm-petrel</w:t>
      </w:r>
      <w:r w:rsidR="007706FD">
        <w:rPr>
          <w:rFonts w:ascii="Times New Roman" w:hAnsi="Times New Roman" w:cs="Times New Roman"/>
          <w:sz w:val="24"/>
          <w:szCs w:val="24"/>
        </w:rPr>
        <w:t>,</w:t>
      </w:r>
      <w:r w:rsidRPr="006A7184">
        <w:rPr>
          <w:rFonts w:ascii="Times New Roman" w:hAnsi="Times New Roman" w:cs="Times New Roman"/>
          <w:sz w:val="24"/>
          <w:szCs w:val="24"/>
        </w:rPr>
        <w:t xml:space="preserve"> </w:t>
      </w:r>
      <w:r>
        <w:rPr>
          <w:rFonts w:ascii="Times New Roman" w:hAnsi="Times New Roman" w:cs="Times New Roman"/>
          <w:sz w:val="24"/>
          <w:szCs w:val="24"/>
        </w:rPr>
        <w:t xml:space="preserve">prepared in support of a forthcoming decision on whether to list the </w:t>
      </w:r>
      <w:r w:rsidR="00D35978" w:rsidRPr="006A7184">
        <w:rPr>
          <w:rFonts w:ascii="Times New Roman" w:hAnsi="Times New Roman" w:cs="Times New Roman"/>
          <w:sz w:val="24"/>
          <w:szCs w:val="24"/>
        </w:rPr>
        <w:t>ashy storm-</w:t>
      </w:r>
      <w:r w:rsidR="00EA610B" w:rsidRPr="006A7184">
        <w:rPr>
          <w:rFonts w:ascii="Times New Roman" w:hAnsi="Times New Roman" w:cs="Times New Roman"/>
          <w:sz w:val="24"/>
          <w:szCs w:val="24"/>
        </w:rPr>
        <w:t>petrel</w:t>
      </w:r>
      <w:r w:rsidR="00EA610B">
        <w:rPr>
          <w:rFonts w:ascii="Times New Roman" w:hAnsi="Times New Roman" w:cs="Times New Roman"/>
          <w:sz w:val="24"/>
          <w:szCs w:val="24"/>
        </w:rPr>
        <w:t xml:space="preserve"> under</w:t>
      </w:r>
      <w:r>
        <w:rPr>
          <w:rFonts w:ascii="Times New Roman" w:hAnsi="Times New Roman" w:cs="Times New Roman"/>
          <w:sz w:val="24"/>
          <w:szCs w:val="24"/>
        </w:rPr>
        <w:t xml:space="preserve"> the federal E</w:t>
      </w:r>
      <w:r w:rsidR="0075715D">
        <w:rPr>
          <w:rFonts w:ascii="Times New Roman" w:hAnsi="Times New Roman" w:cs="Times New Roman"/>
          <w:sz w:val="24"/>
          <w:szCs w:val="24"/>
        </w:rPr>
        <w:t>ndangered Species Act</w:t>
      </w:r>
      <w:r w:rsidR="00D95BF8">
        <w:rPr>
          <w:rFonts w:ascii="Times New Roman" w:hAnsi="Times New Roman" w:cs="Times New Roman"/>
          <w:sz w:val="24"/>
          <w:szCs w:val="24"/>
        </w:rPr>
        <w:t xml:space="preserve"> (ESA)</w:t>
      </w:r>
      <w:r w:rsidR="00C669F6">
        <w:rPr>
          <w:rFonts w:ascii="Times New Roman" w:hAnsi="Times New Roman" w:cs="Times New Roman"/>
          <w:sz w:val="24"/>
          <w:szCs w:val="24"/>
        </w:rPr>
        <w:t>.</w:t>
      </w:r>
      <w:r w:rsidR="00B65EDF">
        <w:rPr>
          <w:rFonts w:ascii="Times New Roman" w:hAnsi="Times New Roman" w:cs="Times New Roman"/>
          <w:sz w:val="24"/>
          <w:szCs w:val="24"/>
        </w:rPr>
        <w:t xml:space="preserve"> </w:t>
      </w:r>
    </w:p>
    <w:p w:rsidR="00A30782" w:rsidRPr="006A7184" w:rsidRDefault="006A7184" w:rsidP="006A718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w:t>
      </w:r>
      <w:r w:rsidR="00A30782" w:rsidRPr="006A7184">
        <w:rPr>
          <w:rFonts w:ascii="Times New Roman" w:hAnsi="Times New Roman" w:cs="Times New Roman"/>
          <w:sz w:val="24"/>
          <w:szCs w:val="24"/>
        </w:rPr>
        <w:t xml:space="preserve">he </w:t>
      </w:r>
      <w:r w:rsidR="00847F14">
        <w:rPr>
          <w:rFonts w:ascii="Times New Roman" w:hAnsi="Times New Roman" w:cs="Times New Roman"/>
          <w:sz w:val="24"/>
          <w:szCs w:val="24"/>
        </w:rPr>
        <w:t>N</w:t>
      </w:r>
      <w:r w:rsidR="00901DAA" w:rsidRPr="006A7184">
        <w:rPr>
          <w:rFonts w:ascii="Times New Roman" w:hAnsi="Times New Roman" w:cs="Times New Roman"/>
          <w:sz w:val="24"/>
          <w:szCs w:val="24"/>
        </w:rPr>
        <w:t>WR</w:t>
      </w:r>
      <w:r w:rsidR="0075715D">
        <w:rPr>
          <w:rFonts w:ascii="Times New Roman" w:hAnsi="Times New Roman" w:cs="Times New Roman"/>
          <w:sz w:val="24"/>
          <w:szCs w:val="24"/>
        </w:rPr>
        <w:t>S</w:t>
      </w:r>
      <w:r w:rsidR="00901DAA" w:rsidRPr="006A7184">
        <w:rPr>
          <w:rFonts w:ascii="Times New Roman" w:hAnsi="Times New Roman" w:cs="Times New Roman"/>
          <w:sz w:val="24"/>
          <w:szCs w:val="24"/>
        </w:rPr>
        <w:t xml:space="preserve"> program’s </w:t>
      </w:r>
      <w:r w:rsidR="00DB5559" w:rsidRPr="006A7184">
        <w:rPr>
          <w:rFonts w:ascii="Times New Roman" w:hAnsi="Times New Roman" w:cs="Times New Roman"/>
          <w:sz w:val="24"/>
          <w:szCs w:val="24"/>
        </w:rPr>
        <w:t xml:space="preserve">Draft Environmental Impact Statement (DEIS) </w:t>
      </w:r>
      <w:r w:rsidR="00C431D3">
        <w:rPr>
          <w:rFonts w:ascii="Times New Roman" w:hAnsi="Times New Roman" w:cs="Times New Roman"/>
          <w:sz w:val="24"/>
          <w:szCs w:val="24"/>
        </w:rPr>
        <w:t xml:space="preserve">prepared under NEPA </w:t>
      </w:r>
      <w:r w:rsidR="00DB5559" w:rsidRPr="006A7184">
        <w:rPr>
          <w:rFonts w:ascii="Times New Roman" w:hAnsi="Times New Roman" w:cs="Times New Roman"/>
          <w:sz w:val="24"/>
          <w:szCs w:val="24"/>
        </w:rPr>
        <w:t xml:space="preserve">for </w:t>
      </w:r>
      <w:r w:rsidR="00234DE2" w:rsidRPr="006A7184">
        <w:rPr>
          <w:rFonts w:ascii="Times New Roman" w:hAnsi="Times New Roman" w:cs="Times New Roman"/>
          <w:sz w:val="24"/>
          <w:szCs w:val="24"/>
        </w:rPr>
        <w:t>the</w:t>
      </w:r>
      <w:r w:rsidR="008A357C" w:rsidRPr="006A7184">
        <w:rPr>
          <w:rFonts w:ascii="Times New Roman" w:hAnsi="Times New Roman" w:cs="Times New Roman"/>
          <w:sz w:val="24"/>
          <w:szCs w:val="24"/>
        </w:rPr>
        <w:t xml:space="preserve"> proposed South Farallon Islands Invasive House Mouse Eradication Project</w:t>
      </w:r>
      <w:r>
        <w:rPr>
          <w:rFonts w:ascii="Times New Roman" w:hAnsi="Times New Roman" w:cs="Times New Roman"/>
          <w:sz w:val="24"/>
          <w:szCs w:val="24"/>
        </w:rPr>
        <w:t>,</w:t>
      </w:r>
      <w:r w:rsidR="00E14BBB" w:rsidRPr="006A7184">
        <w:rPr>
          <w:rFonts w:ascii="Times New Roman" w:hAnsi="Times New Roman" w:cs="Times New Roman"/>
          <w:sz w:val="24"/>
          <w:szCs w:val="24"/>
        </w:rPr>
        <w:t xml:space="preserve"> on the </w:t>
      </w:r>
      <w:proofErr w:type="spellStart"/>
      <w:r w:rsidR="00E14BBB" w:rsidRPr="006A7184">
        <w:rPr>
          <w:rFonts w:ascii="Times New Roman" w:hAnsi="Times New Roman" w:cs="Times New Roman"/>
          <w:sz w:val="24"/>
          <w:szCs w:val="24"/>
        </w:rPr>
        <w:t>Farallon</w:t>
      </w:r>
      <w:proofErr w:type="spellEnd"/>
      <w:r w:rsidR="00E14BBB" w:rsidRPr="006A7184">
        <w:rPr>
          <w:rFonts w:ascii="Times New Roman" w:hAnsi="Times New Roman" w:cs="Times New Roman"/>
          <w:sz w:val="24"/>
          <w:szCs w:val="24"/>
        </w:rPr>
        <w:t xml:space="preserve"> National Wildlife Refuge</w:t>
      </w:r>
      <w:r w:rsidR="00234DE2" w:rsidRPr="006A7184">
        <w:rPr>
          <w:rFonts w:ascii="Times New Roman" w:hAnsi="Times New Roman" w:cs="Times New Roman"/>
          <w:sz w:val="24"/>
          <w:szCs w:val="24"/>
        </w:rPr>
        <w:t>.</w:t>
      </w:r>
      <w:r w:rsidR="00B65EDF">
        <w:rPr>
          <w:rFonts w:ascii="Times New Roman" w:hAnsi="Times New Roman" w:cs="Times New Roman"/>
          <w:sz w:val="24"/>
          <w:szCs w:val="24"/>
        </w:rPr>
        <w:t xml:space="preserve"> </w:t>
      </w:r>
    </w:p>
    <w:p w:rsidR="00AD2A55" w:rsidRDefault="00D82751" w:rsidP="00AD2A55">
      <w:pPr>
        <w:rPr>
          <w:rFonts w:ascii="Times New Roman" w:hAnsi="Times New Roman" w:cs="Times New Roman"/>
          <w:sz w:val="24"/>
          <w:szCs w:val="24"/>
        </w:rPr>
      </w:pPr>
      <w:r>
        <w:rPr>
          <w:rFonts w:ascii="Times New Roman" w:hAnsi="Times New Roman" w:cs="Times New Roman"/>
          <w:sz w:val="24"/>
          <w:szCs w:val="24"/>
        </w:rPr>
        <w:t xml:space="preserve">Central to potential language inconsistencies are representations of a recent report (Nur </w:t>
      </w:r>
      <w:r w:rsidRPr="00E823A0">
        <w:rPr>
          <w:rFonts w:ascii="Times New Roman" w:hAnsi="Times New Roman" w:cs="Times New Roman"/>
          <w:i/>
          <w:sz w:val="24"/>
          <w:szCs w:val="24"/>
        </w:rPr>
        <w:t>et al</w:t>
      </w:r>
      <w:r>
        <w:rPr>
          <w:rFonts w:ascii="Times New Roman" w:hAnsi="Times New Roman" w:cs="Times New Roman"/>
          <w:sz w:val="24"/>
          <w:szCs w:val="24"/>
        </w:rPr>
        <w:t xml:space="preserve">. 2013) that analyzed the impacts of burrowing owl predation on ashy storm-petrels at the South </w:t>
      </w:r>
      <w:proofErr w:type="spellStart"/>
      <w:r>
        <w:rPr>
          <w:rFonts w:ascii="Times New Roman" w:hAnsi="Times New Roman" w:cs="Times New Roman"/>
          <w:sz w:val="24"/>
          <w:szCs w:val="24"/>
        </w:rPr>
        <w:t>Farallon</w:t>
      </w:r>
      <w:proofErr w:type="spellEnd"/>
      <w:r>
        <w:rPr>
          <w:rFonts w:ascii="Times New Roman" w:hAnsi="Times New Roman" w:cs="Times New Roman"/>
          <w:sz w:val="24"/>
          <w:szCs w:val="24"/>
        </w:rPr>
        <w:t xml:space="preserve"> Islands</w:t>
      </w:r>
      <w:del w:id="2" w:author="Gerry McChesney" w:date="2013-09-12T16:29:00Z">
        <w:r w:rsidDel="00C04F96">
          <w:rPr>
            <w:rFonts w:ascii="Times New Roman" w:hAnsi="Times New Roman" w:cs="Times New Roman"/>
            <w:sz w:val="24"/>
            <w:szCs w:val="24"/>
          </w:rPr>
          <w:delText xml:space="preserve">, </w:delText>
        </w:r>
        <w:commentRangeStart w:id="3"/>
        <w:r w:rsidDel="00C04F96">
          <w:rPr>
            <w:rFonts w:ascii="Times New Roman" w:hAnsi="Times New Roman" w:cs="Times New Roman"/>
            <w:sz w:val="24"/>
            <w:szCs w:val="24"/>
          </w:rPr>
          <w:delText>within the Farallon National Wildlife Refuge</w:delText>
        </w:r>
      </w:del>
      <w:commentRangeEnd w:id="3"/>
      <w:r w:rsidR="00C04F96">
        <w:rPr>
          <w:rStyle w:val="CommentReference"/>
        </w:rPr>
        <w:commentReference w:id="3"/>
      </w:r>
      <w:r>
        <w:rPr>
          <w:rFonts w:ascii="Times New Roman" w:hAnsi="Times New Roman" w:cs="Times New Roman"/>
          <w:sz w:val="24"/>
          <w:szCs w:val="24"/>
        </w:rPr>
        <w:t xml:space="preserve">.  </w:t>
      </w:r>
      <w:r w:rsidR="00D0571A">
        <w:rPr>
          <w:rFonts w:ascii="Times New Roman" w:hAnsi="Times New Roman" w:cs="Times New Roman"/>
          <w:sz w:val="24"/>
          <w:szCs w:val="24"/>
        </w:rPr>
        <w:t xml:space="preserve">The </w:t>
      </w:r>
      <w:r w:rsidR="00E823A0">
        <w:rPr>
          <w:rFonts w:ascii="Times New Roman" w:hAnsi="Times New Roman" w:cs="Times New Roman"/>
          <w:sz w:val="24"/>
          <w:szCs w:val="24"/>
        </w:rPr>
        <w:t xml:space="preserve">report was </w:t>
      </w:r>
      <w:r w:rsidR="00064C7C">
        <w:rPr>
          <w:rFonts w:ascii="Times New Roman" w:hAnsi="Times New Roman" w:cs="Times New Roman"/>
          <w:sz w:val="24"/>
          <w:szCs w:val="24"/>
        </w:rPr>
        <w:t xml:space="preserve">prepared </w:t>
      </w:r>
      <w:r w:rsidR="006A264B">
        <w:rPr>
          <w:rFonts w:ascii="Times New Roman" w:hAnsi="Times New Roman" w:cs="Times New Roman"/>
          <w:sz w:val="24"/>
          <w:szCs w:val="24"/>
        </w:rPr>
        <w:t xml:space="preserve">for </w:t>
      </w:r>
      <w:r w:rsidR="00D0571A">
        <w:rPr>
          <w:rFonts w:ascii="Times New Roman" w:hAnsi="Times New Roman" w:cs="Times New Roman"/>
          <w:sz w:val="24"/>
          <w:szCs w:val="24"/>
        </w:rPr>
        <w:t xml:space="preserve">our </w:t>
      </w:r>
      <w:r w:rsidR="00847F14">
        <w:rPr>
          <w:rFonts w:ascii="Times New Roman" w:hAnsi="Times New Roman" w:cs="Times New Roman"/>
          <w:sz w:val="24"/>
          <w:szCs w:val="24"/>
        </w:rPr>
        <w:lastRenderedPageBreak/>
        <w:t>N</w:t>
      </w:r>
      <w:r w:rsidR="006A264B">
        <w:rPr>
          <w:rFonts w:ascii="Times New Roman" w:hAnsi="Times New Roman" w:cs="Times New Roman"/>
          <w:sz w:val="24"/>
          <w:szCs w:val="24"/>
        </w:rPr>
        <w:t>WR</w:t>
      </w:r>
      <w:r w:rsidR="0075715D">
        <w:rPr>
          <w:rFonts w:ascii="Times New Roman" w:hAnsi="Times New Roman" w:cs="Times New Roman"/>
          <w:sz w:val="24"/>
          <w:szCs w:val="24"/>
        </w:rPr>
        <w:t>S</w:t>
      </w:r>
      <w:r w:rsidR="006A264B">
        <w:rPr>
          <w:rFonts w:ascii="Times New Roman" w:hAnsi="Times New Roman" w:cs="Times New Roman"/>
          <w:sz w:val="24"/>
          <w:szCs w:val="24"/>
        </w:rPr>
        <w:t xml:space="preserve"> program by PRBO Conservation Science</w:t>
      </w:r>
      <w:r w:rsidR="00D35978">
        <w:rPr>
          <w:rFonts w:ascii="Times New Roman" w:hAnsi="Times New Roman" w:cs="Times New Roman"/>
          <w:sz w:val="24"/>
          <w:szCs w:val="24"/>
        </w:rPr>
        <w:t xml:space="preserve"> as a decision support tool for Farallon Refuge’s DEIS. </w:t>
      </w:r>
    </w:p>
    <w:p w:rsidR="00F34CFA" w:rsidRDefault="00C85536" w:rsidP="00150CE8">
      <w:pPr>
        <w:keepNext/>
        <w:rPr>
          <w:rFonts w:ascii="Times New Roman" w:hAnsi="Times New Roman" w:cs="Times New Roman"/>
          <w:b/>
          <w:sz w:val="24"/>
          <w:szCs w:val="24"/>
        </w:rPr>
      </w:pPr>
      <w:r w:rsidRPr="00F34CFA">
        <w:rPr>
          <w:rFonts w:ascii="Times New Roman" w:hAnsi="Times New Roman" w:cs="Times New Roman"/>
          <w:b/>
          <w:sz w:val="24"/>
          <w:szCs w:val="24"/>
        </w:rPr>
        <w:t>Background</w:t>
      </w:r>
    </w:p>
    <w:p w:rsidR="009272F7" w:rsidRDefault="00E224C3" w:rsidP="00150CE8">
      <w:pPr>
        <w:keepNext/>
        <w:rPr>
          <w:rFonts w:ascii="Times New Roman" w:hAnsi="Times New Roman" w:cs="Times New Roman"/>
          <w:sz w:val="24"/>
          <w:szCs w:val="24"/>
        </w:rPr>
      </w:pPr>
      <w:r>
        <w:rPr>
          <w:rFonts w:ascii="Times New Roman" w:hAnsi="Times New Roman" w:cs="Times New Roman"/>
          <w:sz w:val="24"/>
          <w:szCs w:val="24"/>
        </w:rPr>
        <w:t xml:space="preserve">Nur </w:t>
      </w:r>
      <w:r w:rsidRPr="00E224C3">
        <w:rPr>
          <w:rFonts w:ascii="Times New Roman" w:hAnsi="Times New Roman" w:cs="Times New Roman"/>
          <w:i/>
          <w:sz w:val="24"/>
          <w:szCs w:val="24"/>
        </w:rPr>
        <w:t>et al</w:t>
      </w:r>
      <w:r>
        <w:rPr>
          <w:rFonts w:ascii="Times New Roman" w:hAnsi="Times New Roman" w:cs="Times New Roman"/>
          <w:sz w:val="24"/>
          <w:szCs w:val="24"/>
        </w:rPr>
        <w:t xml:space="preserve">. (2013) </w:t>
      </w:r>
      <w:r w:rsidR="003D208C" w:rsidRPr="003D208C">
        <w:rPr>
          <w:rFonts w:ascii="Times New Roman" w:hAnsi="Times New Roman" w:cs="Times New Roman"/>
          <w:sz w:val="24"/>
          <w:szCs w:val="24"/>
        </w:rPr>
        <w:t>provide</w:t>
      </w:r>
      <w:r w:rsidR="006B229E">
        <w:rPr>
          <w:rFonts w:ascii="Times New Roman" w:hAnsi="Times New Roman" w:cs="Times New Roman"/>
          <w:sz w:val="24"/>
          <w:szCs w:val="24"/>
        </w:rPr>
        <w:t>s</w:t>
      </w:r>
      <w:r w:rsidR="003D208C" w:rsidRPr="003D208C">
        <w:rPr>
          <w:rFonts w:ascii="Times New Roman" w:hAnsi="Times New Roman" w:cs="Times New Roman"/>
          <w:sz w:val="24"/>
          <w:szCs w:val="24"/>
        </w:rPr>
        <w:t xml:space="preserve"> quantitative estimates of the anticipated benefit to </w:t>
      </w:r>
      <w:r w:rsidR="00D35978">
        <w:rPr>
          <w:rFonts w:ascii="Times New Roman" w:hAnsi="Times New Roman" w:cs="Times New Roman"/>
          <w:sz w:val="24"/>
          <w:szCs w:val="24"/>
        </w:rPr>
        <w:t>ashy storm-petrel</w:t>
      </w:r>
      <w:ins w:id="4" w:author="Gerry McChesney" w:date="2013-09-12T16:30:00Z">
        <w:r w:rsidR="00C04F96">
          <w:rPr>
            <w:rFonts w:ascii="Times New Roman" w:hAnsi="Times New Roman" w:cs="Times New Roman"/>
            <w:sz w:val="24"/>
            <w:szCs w:val="24"/>
          </w:rPr>
          <w:t>s</w:t>
        </w:r>
      </w:ins>
      <w:r w:rsidR="006B229E">
        <w:rPr>
          <w:rFonts w:ascii="Times New Roman" w:hAnsi="Times New Roman" w:cs="Times New Roman"/>
          <w:sz w:val="24"/>
          <w:szCs w:val="24"/>
        </w:rPr>
        <w:t xml:space="preserve"> </w:t>
      </w:r>
      <w:ins w:id="5" w:author="Gerry McChesney" w:date="2013-09-12T16:30:00Z">
        <w:r w:rsidR="00C04F96" w:rsidRPr="003D208C">
          <w:rPr>
            <w:rFonts w:ascii="Times New Roman" w:hAnsi="Times New Roman" w:cs="Times New Roman"/>
            <w:sz w:val="24"/>
            <w:szCs w:val="24"/>
          </w:rPr>
          <w:t xml:space="preserve">on </w:t>
        </w:r>
        <w:r w:rsidR="00C04F96">
          <w:rPr>
            <w:rFonts w:ascii="Times New Roman" w:hAnsi="Times New Roman" w:cs="Times New Roman"/>
            <w:sz w:val="24"/>
            <w:szCs w:val="24"/>
          </w:rPr>
          <w:t xml:space="preserve">Southeast </w:t>
        </w:r>
        <w:proofErr w:type="spellStart"/>
        <w:r w:rsidR="00C04F96">
          <w:rPr>
            <w:rFonts w:ascii="Times New Roman" w:hAnsi="Times New Roman" w:cs="Times New Roman"/>
            <w:sz w:val="24"/>
            <w:szCs w:val="24"/>
          </w:rPr>
          <w:t>Farallon</w:t>
        </w:r>
        <w:proofErr w:type="spellEnd"/>
        <w:r w:rsidR="00C04F96">
          <w:rPr>
            <w:rFonts w:ascii="Times New Roman" w:hAnsi="Times New Roman" w:cs="Times New Roman"/>
            <w:sz w:val="24"/>
            <w:szCs w:val="24"/>
          </w:rPr>
          <w:t xml:space="preserve"> Island</w:t>
        </w:r>
        <w:r w:rsidR="00C04F96" w:rsidRPr="003D208C">
          <w:rPr>
            <w:rFonts w:ascii="Times New Roman" w:hAnsi="Times New Roman" w:cs="Times New Roman"/>
            <w:sz w:val="24"/>
            <w:szCs w:val="24"/>
          </w:rPr>
          <w:t xml:space="preserve"> </w:t>
        </w:r>
      </w:ins>
      <w:r w:rsidR="003D208C" w:rsidRPr="003D208C">
        <w:rPr>
          <w:rFonts w:ascii="Times New Roman" w:hAnsi="Times New Roman" w:cs="Times New Roman"/>
          <w:sz w:val="24"/>
          <w:szCs w:val="24"/>
        </w:rPr>
        <w:t>from proposed house mouse eradication</w:t>
      </w:r>
      <w:del w:id="6" w:author="Gerry McChesney" w:date="2013-09-12T16:30:00Z">
        <w:r w:rsidR="003D208C" w:rsidRPr="003D208C" w:rsidDel="00C04F96">
          <w:rPr>
            <w:rFonts w:ascii="Times New Roman" w:hAnsi="Times New Roman" w:cs="Times New Roman"/>
            <w:sz w:val="24"/>
            <w:szCs w:val="24"/>
          </w:rPr>
          <w:delText xml:space="preserve"> on </w:delText>
        </w:r>
        <w:r w:rsidR="006B229E" w:rsidDel="00C04F96">
          <w:rPr>
            <w:rFonts w:ascii="Times New Roman" w:hAnsi="Times New Roman" w:cs="Times New Roman"/>
            <w:sz w:val="24"/>
            <w:szCs w:val="24"/>
          </w:rPr>
          <w:delText>S</w:delText>
        </w:r>
        <w:r w:rsidR="009D101D" w:rsidDel="00C04F96">
          <w:rPr>
            <w:rFonts w:ascii="Times New Roman" w:hAnsi="Times New Roman" w:cs="Times New Roman"/>
            <w:sz w:val="24"/>
            <w:szCs w:val="24"/>
          </w:rPr>
          <w:delText xml:space="preserve">outheast </w:delText>
        </w:r>
        <w:r w:rsidR="006B229E" w:rsidDel="00C04F96">
          <w:rPr>
            <w:rFonts w:ascii="Times New Roman" w:hAnsi="Times New Roman" w:cs="Times New Roman"/>
            <w:sz w:val="24"/>
            <w:szCs w:val="24"/>
          </w:rPr>
          <w:delText>F</w:delText>
        </w:r>
        <w:r w:rsidR="009D101D" w:rsidDel="00C04F96">
          <w:rPr>
            <w:rFonts w:ascii="Times New Roman" w:hAnsi="Times New Roman" w:cs="Times New Roman"/>
            <w:sz w:val="24"/>
            <w:szCs w:val="24"/>
          </w:rPr>
          <w:delText xml:space="preserve">arallon </w:delText>
        </w:r>
        <w:r w:rsidR="006B229E" w:rsidDel="00C04F96">
          <w:rPr>
            <w:rFonts w:ascii="Times New Roman" w:hAnsi="Times New Roman" w:cs="Times New Roman"/>
            <w:sz w:val="24"/>
            <w:szCs w:val="24"/>
          </w:rPr>
          <w:delText>I</w:delText>
        </w:r>
        <w:r w:rsidR="009D101D" w:rsidDel="00C04F96">
          <w:rPr>
            <w:rFonts w:ascii="Times New Roman" w:hAnsi="Times New Roman" w:cs="Times New Roman"/>
            <w:sz w:val="24"/>
            <w:szCs w:val="24"/>
          </w:rPr>
          <w:delText>sland</w:delText>
        </w:r>
      </w:del>
      <w:r w:rsidR="006B229E">
        <w:rPr>
          <w:rFonts w:ascii="Times New Roman" w:hAnsi="Times New Roman" w:cs="Times New Roman"/>
          <w:sz w:val="24"/>
          <w:szCs w:val="24"/>
        </w:rPr>
        <w:t xml:space="preserve">, </w:t>
      </w:r>
      <w:r w:rsidR="00F17F4A">
        <w:rPr>
          <w:rFonts w:ascii="Times New Roman" w:hAnsi="Times New Roman" w:cs="Times New Roman"/>
          <w:sz w:val="24"/>
          <w:szCs w:val="24"/>
        </w:rPr>
        <w:t xml:space="preserve">compared to no removal.  </w:t>
      </w:r>
      <w:r w:rsidR="009D101D">
        <w:rPr>
          <w:rFonts w:ascii="Times New Roman" w:hAnsi="Times New Roman" w:cs="Times New Roman"/>
          <w:sz w:val="24"/>
          <w:szCs w:val="24"/>
        </w:rPr>
        <w:t>Ashy storm-petrels are expected to benefit from house mouse removal because the invasive</w:t>
      </w:r>
      <w:r w:rsidR="009D590B">
        <w:rPr>
          <w:rFonts w:ascii="Times New Roman" w:hAnsi="Times New Roman" w:cs="Times New Roman"/>
          <w:sz w:val="24"/>
          <w:szCs w:val="24"/>
        </w:rPr>
        <w:t>, non-native</w:t>
      </w:r>
      <w:r w:rsidR="009D101D">
        <w:rPr>
          <w:rFonts w:ascii="Times New Roman" w:hAnsi="Times New Roman" w:cs="Times New Roman"/>
          <w:sz w:val="24"/>
          <w:szCs w:val="24"/>
        </w:rPr>
        <w:t xml:space="preserve"> mice attract a population of fall migrant burrowing owls, which feed primarily on mice during the fall and early winter. After the mouse population crashes in winter, the owls switch to feeding primarily on storm-petrels. </w:t>
      </w:r>
      <w:r w:rsidR="0089139F">
        <w:rPr>
          <w:rFonts w:ascii="Times New Roman" w:hAnsi="Times New Roman" w:cs="Times New Roman"/>
          <w:sz w:val="24"/>
          <w:szCs w:val="24"/>
        </w:rPr>
        <w:t xml:space="preserve"> Nur </w:t>
      </w:r>
      <w:r w:rsidR="0089139F" w:rsidRPr="0089139F">
        <w:rPr>
          <w:rFonts w:ascii="Times New Roman" w:hAnsi="Times New Roman" w:cs="Times New Roman"/>
          <w:i/>
          <w:sz w:val="24"/>
          <w:szCs w:val="24"/>
        </w:rPr>
        <w:t>et al</w:t>
      </w:r>
      <w:r w:rsidR="0089139F">
        <w:rPr>
          <w:rFonts w:ascii="Times New Roman" w:hAnsi="Times New Roman" w:cs="Times New Roman"/>
          <w:sz w:val="24"/>
          <w:szCs w:val="24"/>
        </w:rPr>
        <w:t xml:space="preserve">. (2013) </w:t>
      </w:r>
      <w:r w:rsidR="00C85536" w:rsidRPr="00450C11">
        <w:rPr>
          <w:rFonts w:ascii="Times New Roman" w:hAnsi="Times New Roman" w:cs="Times New Roman"/>
          <w:sz w:val="24"/>
          <w:szCs w:val="24"/>
        </w:rPr>
        <w:t xml:space="preserve">used </w:t>
      </w:r>
      <w:r w:rsidR="00CB42BB">
        <w:rPr>
          <w:rFonts w:ascii="Times New Roman" w:hAnsi="Times New Roman" w:cs="Times New Roman"/>
          <w:sz w:val="24"/>
          <w:szCs w:val="24"/>
        </w:rPr>
        <w:t xml:space="preserve">models and </w:t>
      </w:r>
      <w:r w:rsidR="00B03D8C">
        <w:rPr>
          <w:rFonts w:ascii="Times New Roman" w:hAnsi="Times New Roman" w:cs="Times New Roman"/>
          <w:sz w:val="24"/>
          <w:szCs w:val="24"/>
        </w:rPr>
        <w:t xml:space="preserve">recent </w:t>
      </w:r>
      <w:r w:rsidR="00C85536">
        <w:rPr>
          <w:rFonts w:ascii="Times New Roman" w:hAnsi="Times New Roman" w:cs="Times New Roman"/>
          <w:sz w:val="24"/>
          <w:szCs w:val="24"/>
        </w:rPr>
        <w:t xml:space="preserve">data </w:t>
      </w:r>
      <w:r w:rsidR="004A3D25">
        <w:rPr>
          <w:rFonts w:ascii="Times New Roman" w:hAnsi="Times New Roman" w:cs="Times New Roman"/>
          <w:sz w:val="24"/>
          <w:szCs w:val="24"/>
        </w:rPr>
        <w:t>on burrowing owls</w:t>
      </w:r>
      <w:r w:rsidR="009D101D">
        <w:rPr>
          <w:rFonts w:ascii="Times New Roman" w:hAnsi="Times New Roman" w:cs="Times New Roman"/>
          <w:sz w:val="24"/>
          <w:szCs w:val="24"/>
        </w:rPr>
        <w:t xml:space="preserve">, ashy storm-petrels, </w:t>
      </w:r>
      <w:r w:rsidR="004A3D25">
        <w:rPr>
          <w:rFonts w:ascii="Times New Roman" w:hAnsi="Times New Roman" w:cs="Times New Roman"/>
          <w:sz w:val="24"/>
          <w:szCs w:val="24"/>
        </w:rPr>
        <w:t xml:space="preserve">and </w:t>
      </w:r>
      <w:r w:rsidR="009D101D">
        <w:rPr>
          <w:rFonts w:ascii="Times New Roman" w:hAnsi="Times New Roman" w:cs="Times New Roman"/>
          <w:sz w:val="24"/>
          <w:szCs w:val="24"/>
        </w:rPr>
        <w:t>burrowing owl predation on the storm-petrels</w:t>
      </w:r>
      <w:r w:rsidR="004A3D25">
        <w:rPr>
          <w:rFonts w:ascii="Times New Roman" w:hAnsi="Times New Roman" w:cs="Times New Roman"/>
          <w:sz w:val="24"/>
          <w:szCs w:val="24"/>
        </w:rPr>
        <w:t xml:space="preserve"> </w:t>
      </w:r>
      <w:r w:rsidR="000B4810">
        <w:rPr>
          <w:rFonts w:ascii="Times New Roman" w:hAnsi="Times New Roman" w:cs="Times New Roman"/>
          <w:sz w:val="24"/>
          <w:szCs w:val="24"/>
        </w:rPr>
        <w:t>i</w:t>
      </w:r>
      <w:r w:rsidR="00AF3474">
        <w:rPr>
          <w:rFonts w:ascii="Times New Roman" w:hAnsi="Times New Roman" w:cs="Times New Roman"/>
          <w:sz w:val="24"/>
          <w:szCs w:val="24"/>
        </w:rPr>
        <w:t>n their evaluation</w:t>
      </w:r>
      <w:r w:rsidR="004A3D25">
        <w:rPr>
          <w:rFonts w:ascii="Times New Roman" w:hAnsi="Times New Roman" w:cs="Times New Roman"/>
          <w:sz w:val="24"/>
          <w:szCs w:val="24"/>
        </w:rPr>
        <w:t>.</w:t>
      </w:r>
      <w:r w:rsidR="00C85536">
        <w:rPr>
          <w:rFonts w:ascii="Times New Roman" w:hAnsi="Times New Roman" w:cs="Times New Roman"/>
          <w:sz w:val="24"/>
          <w:szCs w:val="24"/>
        </w:rPr>
        <w:t xml:space="preserve"> </w:t>
      </w:r>
      <w:r w:rsidR="00184282">
        <w:rPr>
          <w:rFonts w:ascii="Times New Roman" w:hAnsi="Times New Roman" w:cs="Times New Roman"/>
          <w:sz w:val="24"/>
          <w:szCs w:val="24"/>
        </w:rPr>
        <w:t xml:space="preserve"> </w:t>
      </w:r>
      <w:r w:rsidR="00A2529B">
        <w:rPr>
          <w:rFonts w:ascii="Times New Roman" w:hAnsi="Times New Roman" w:cs="Times New Roman"/>
          <w:sz w:val="24"/>
          <w:szCs w:val="24"/>
        </w:rPr>
        <w:t xml:space="preserve">While </w:t>
      </w:r>
      <w:r w:rsidR="009D101D">
        <w:rPr>
          <w:rFonts w:ascii="Times New Roman" w:hAnsi="Times New Roman" w:cs="Times New Roman"/>
          <w:sz w:val="24"/>
          <w:szCs w:val="24"/>
        </w:rPr>
        <w:t>analyzing ashy storm-petrel population trends</w:t>
      </w:r>
      <w:r w:rsidR="00A2529B">
        <w:rPr>
          <w:rFonts w:ascii="Times New Roman" w:hAnsi="Times New Roman" w:cs="Times New Roman"/>
          <w:sz w:val="24"/>
          <w:szCs w:val="24"/>
        </w:rPr>
        <w:t xml:space="preserve"> was not the purpose of their evaluation, </w:t>
      </w:r>
      <w:r w:rsidR="00C85536">
        <w:rPr>
          <w:rFonts w:ascii="Times New Roman" w:hAnsi="Times New Roman" w:cs="Times New Roman"/>
          <w:sz w:val="24"/>
          <w:szCs w:val="24"/>
        </w:rPr>
        <w:t xml:space="preserve">they used models to estimate recent </w:t>
      </w:r>
      <w:r w:rsidR="00D35978">
        <w:rPr>
          <w:rFonts w:ascii="Times New Roman" w:hAnsi="Times New Roman" w:cs="Times New Roman"/>
          <w:sz w:val="24"/>
          <w:szCs w:val="24"/>
        </w:rPr>
        <w:t>ashy storm-petrel</w:t>
      </w:r>
      <w:r w:rsidR="00C85536">
        <w:rPr>
          <w:rFonts w:ascii="Times New Roman" w:hAnsi="Times New Roman" w:cs="Times New Roman"/>
          <w:sz w:val="24"/>
          <w:szCs w:val="24"/>
        </w:rPr>
        <w:t xml:space="preserve"> population trends on S</w:t>
      </w:r>
      <w:r w:rsidR="009D101D">
        <w:rPr>
          <w:rFonts w:ascii="Times New Roman" w:hAnsi="Times New Roman" w:cs="Times New Roman"/>
          <w:sz w:val="24"/>
          <w:szCs w:val="24"/>
        </w:rPr>
        <w:t xml:space="preserve">outheast </w:t>
      </w:r>
      <w:r w:rsidR="00C85536">
        <w:rPr>
          <w:rFonts w:ascii="Times New Roman" w:hAnsi="Times New Roman" w:cs="Times New Roman"/>
          <w:sz w:val="24"/>
          <w:szCs w:val="24"/>
        </w:rPr>
        <w:t>F</w:t>
      </w:r>
      <w:r w:rsidR="009D101D">
        <w:rPr>
          <w:rFonts w:ascii="Times New Roman" w:hAnsi="Times New Roman" w:cs="Times New Roman"/>
          <w:sz w:val="24"/>
          <w:szCs w:val="24"/>
        </w:rPr>
        <w:t>arallon</w:t>
      </w:r>
      <w:r w:rsidR="00C85536">
        <w:rPr>
          <w:rFonts w:ascii="Times New Roman" w:hAnsi="Times New Roman" w:cs="Times New Roman"/>
          <w:sz w:val="24"/>
          <w:szCs w:val="24"/>
        </w:rPr>
        <w:t>.  T</w:t>
      </w:r>
      <w:r w:rsidR="00C85536" w:rsidRPr="00450C11">
        <w:rPr>
          <w:rFonts w:ascii="Times New Roman" w:hAnsi="Times New Roman" w:cs="Times New Roman"/>
          <w:sz w:val="24"/>
          <w:szCs w:val="24"/>
        </w:rPr>
        <w:t>he</w:t>
      </w:r>
      <w:r w:rsidR="00C85536">
        <w:rPr>
          <w:rFonts w:ascii="Times New Roman" w:hAnsi="Times New Roman" w:cs="Times New Roman"/>
          <w:sz w:val="24"/>
          <w:szCs w:val="24"/>
        </w:rPr>
        <w:t>ir</w:t>
      </w:r>
      <w:r w:rsidR="00C85536" w:rsidRPr="00450C11">
        <w:rPr>
          <w:rFonts w:ascii="Times New Roman" w:hAnsi="Times New Roman" w:cs="Times New Roman"/>
          <w:sz w:val="24"/>
          <w:szCs w:val="24"/>
        </w:rPr>
        <w:t xml:space="preserve"> </w:t>
      </w:r>
      <w:r w:rsidR="004E2190">
        <w:rPr>
          <w:rFonts w:ascii="Times New Roman" w:hAnsi="Times New Roman" w:cs="Times New Roman"/>
          <w:sz w:val="24"/>
          <w:szCs w:val="24"/>
        </w:rPr>
        <w:t>‘</w:t>
      </w:r>
      <w:r w:rsidR="00C85536" w:rsidRPr="00450C11">
        <w:rPr>
          <w:rFonts w:ascii="Times New Roman" w:hAnsi="Times New Roman" w:cs="Times New Roman"/>
          <w:sz w:val="24"/>
          <w:szCs w:val="24"/>
        </w:rPr>
        <w:t>best fit</w:t>
      </w:r>
      <w:r w:rsidR="004E2190">
        <w:rPr>
          <w:rFonts w:ascii="Times New Roman" w:hAnsi="Times New Roman" w:cs="Times New Roman"/>
          <w:sz w:val="24"/>
          <w:szCs w:val="24"/>
        </w:rPr>
        <w:t>’</w:t>
      </w:r>
      <w:r w:rsidR="00C85536" w:rsidRPr="00450C11">
        <w:rPr>
          <w:rFonts w:ascii="Times New Roman" w:hAnsi="Times New Roman" w:cs="Times New Roman"/>
          <w:sz w:val="24"/>
          <w:szCs w:val="24"/>
        </w:rPr>
        <w:t xml:space="preserve"> model suggest</w:t>
      </w:r>
      <w:r w:rsidR="00C85536">
        <w:rPr>
          <w:rFonts w:ascii="Times New Roman" w:hAnsi="Times New Roman" w:cs="Times New Roman"/>
          <w:sz w:val="24"/>
          <w:szCs w:val="24"/>
        </w:rPr>
        <w:t>ed</w:t>
      </w:r>
      <w:r w:rsidR="00C85536" w:rsidRPr="00450C11">
        <w:rPr>
          <w:rFonts w:ascii="Times New Roman" w:hAnsi="Times New Roman" w:cs="Times New Roman"/>
          <w:sz w:val="24"/>
          <w:szCs w:val="24"/>
        </w:rPr>
        <w:t xml:space="preserve"> a</w:t>
      </w:r>
      <w:r w:rsidR="00F814E3">
        <w:rPr>
          <w:rFonts w:ascii="Times New Roman" w:hAnsi="Times New Roman" w:cs="Times New Roman"/>
          <w:sz w:val="24"/>
          <w:szCs w:val="24"/>
        </w:rPr>
        <w:t xml:space="preserve"> statistically significant</w:t>
      </w:r>
      <w:r w:rsidR="0020551C">
        <w:rPr>
          <w:rFonts w:ascii="Times New Roman" w:hAnsi="Times New Roman" w:cs="Times New Roman"/>
          <w:sz w:val="24"/>
          <w:szCs w:val="24"/>
        </w:rPr>
        <w:t xml:space="preserve"> </w:t>
      </w:r>
      <w:r w:rsidR="0002395A">
        <w:rPr>
          <w:rFonts w:ascii="Times New Roman" w:hAnsi="Times New Roman" w:cs="Times New Roman"/>
          <w:sz w:val="24"/>
          <w:szCs w:val="24"/>
        </w:rPr>
        <w:t xml:space="preserve">change in trend between 2006 and 2007, from a significant </w:t>
      </w:r>
      <w:r w:rsidR="00355424">
        <w:rPr>
          <w:rFonts w:ascii="Times New Roman" w:hAnsi="Times New Roman" w:cs="Times New Roman"/>
          <w:sz w:val="24"/>
          <w:szCs w:val="24"/>
        </w:rPr>
        <w:t xml:space="preserve">population </w:t>
      </w:r>
      <w:r w:rsidR="0020551C">
        <w:rPr>
          <w:rFonts w:ascii="Times New Roman" w:hAnsi="Times New Roman" w:cs="Times New Roman"/>
          <w:sz w:val="24"/>
          <w:szCs w:val="24"/>
        </w:rPr>
        <w:t>increase of about 22.1 percent per year from 2000 to 2006</w:t>
      </w:r>
      <w:r w:rsidR="0002395A">
        <w:rPr>
          <w:rFonts w:ascii="Times New Roman" w:hAnsi="Times New Roman" w:cs="Times New Roman"/>
          <w:sz w:val="24"/>
          <w:szCs w:val="24"/>
        </w:rPr>
        <w:t xml:space="preserve"> to </w:t>
      </w:r>
      <w:r w:rsidR="0020551C">
        <w:rPr>
          <w:rFonts w:ascii="Times New Roman" w:hAnsi="Times New Roman" w:cs="Times New Roman"/>
          <w:sz w:val="24"/>
          <w:szCs w:val="24"/>
        </w:rPr>
        <w:t>a</w:t>
      </w:r>
      <w:r w:rsidR="0089139F">
        <w:rPr>
          <w:rFonts w:ascii="Times New Roman" w:hAnsi="Times New Roman" w:cs="Times New Roman"/>
          <w:sz w:val="24"/>
          <w:szCs w:val="24"/>
        </w:rPr>
        <w:t>n estimated</w:t>
      </w:r>
      <w:r w:rsidR="00C85536">
        <w:rPr>
          <w:rFonts w:ascii="Times New Roman" w:hAnsi="Times New Roman" w:cs="Times New Roman"/>
          <w:sz w:val="24"/>
          <w:szCs w:val="24"/>
        </w:rPr>
        <w:t xml:space="preserve"> </w:t>
      </w:r>
      <w:r w:rsidR="00C85536" w:rsidRPr="00450C11">
        <w:rPr>
          <w:rFonts w:ascii="Times New Roman" w:hAnsi="Times New Roman" w:cs="Times New Roman"/>
          <w:sz w:val="24"/>
          <w:szCs w:val="24"/>
        </w:rPr>
        <w:t xml:space="preserve">7.19 percent annual decline </w:t>
      </w:r>
      <w:r w:rsidR="00C85536">
        <w:rPr>
          <w:rFonts w:ascii="Times New Roman" w:hAnsi="Times New Roman" w:cs="Times New Roman"/>
          <w:sz w:val="24"/>
          <w:szCs w:val="24"/>
        </w:rPr>
        <w:t>from 2007 to 2012</w:t>
      </w:r>
      <w:r w:rsidR="009D101D">
        <w:rPr>
          <w:rFonts w:ascii="Times New Roman" w:hAnsi="Times New Roman" w:cs="Times New Roman"/>
          <w:sz w:val="24"/>
          <w:szCs w:val="24"/>
        </w:rPr>
        <w:t xml:space="preserve">. </w:t>
      </w:r>
      <w:r w:rsidR="0002395A">
        <w:rPr>
          <w:rFonts w:ascii="Times New Roman" w:hAnsi="Times New Roman" w:cs="Times New Roman"/>
          <w:sz w:val="24"/>
          <w:szCs w:val="24"/>
        </w:rPr>
        <w:t xml:space="preserve"> </w:t>
      </w:r>
      <w:r w:rsidR="009D101D">
        <w:rPr>
          <w:rFonts w:ascii="Times New Roman" w:hAnsi="Times New Roman" w:cs="Times New Roman"/>
          <w:sz w:val="24"/>
          <w:szCs w:val="24"/>
        </w:rPr>
        <w:t>However</w:t>
      </w:r>
      <w:r w:rsidR="00C85536" w:rsidRPr="00450C11">
        <w:rPr>
          <w:rFonts w:ascii="Times New Roman" w:hAnsi="Times New Roman" w:cs="Times New Roman"/>
          <w:sz w:val="24"/>
          <w:szCs w:val="24"/>
        </w:rPr>
        <w:t xml:space="preserve">, </w:t>
      </w:r>
      <w:r w:rsidR="00C85536">
        <w:rPr>
          <w:rFonts w:ascii="Times New Roman" w:hAnsi="Times New Roman" w:cs="Times New Roman"/>
          <w:sz w:val="24"/>
          <w:szCs w:val="24"/>
        </w:rPr>
        <w:t>this</w:t>
      </w:r>
      <w:r w:rsidR="0020551C">
        <w:rPr>
          <w:rFonts w:ascii="Times New Roman" w:hAnsi="Times New Roman" w:cs="Times New Roman"/>
          <w:sz w:val="24"/>
          <w:szCs w:val="24"/>
        </w:rPr>
        <w:t xml:space="preserve"> </w:t>
      </w:r>
      <w:r w:rsidR="00F814E3">
        <w:rPr>
          <w:rFonts w:ascii="Times New Roman" w:hAnsi="Times New Roman" w:cs="Times New Roman"/>
          <w:sz w:val="24"/>
          <w:szCs w:val="24"/>
        </w:rPr>
        <w:t xml:space="preserve">latter </w:t>
      </w:r>
      <w:r w:rsidR="00C85536">
        <w:rPr>
          <w:rFonts w:ascii="Times New Roman" w:hAnsi="Times New Roman" w:cs="Times New Roman"/>
          <w:sz w:val="24"/>
          <w:szCs w:val="24"/>
        </w:rPr>
        <w:t>trend estimate was not</w:t>
      </w:r>
      <w:r w:rsidR="00F814E3">
        <w:rPr>
          <w:rFonts w:ascii="Times New Roman" w:hAnsi="Times New Roman" w:cs="Times New Roman"/>
          <w:sz w:val="24"/>
          <w:szCs w:val="24"/>
        </w:rPr>
        <w:t xml:space="preserve"> </w:t>
      </w:r>
      <w:r w:rsidR="00C85536">
        <w:rPr>
          <w:rFonts w:ascii="Times New Roman" w:hAnsi="Times New Roman" w:cs="Times New Roman"/>
          <w:sz w:val="24"/>
          <w:szCs w:val="24"/>
        </w:rPr>
        <w:t>statistically significant.</w:t>
      </w:r>
      <w:r w:rsidR="0069503F">
        <w:rPr>
          <w:rFonts w:ascii="Times New Roman" w:hAnsi="Times New Roman" w:cs="Times New Roman"/>
          <w:sz w:val="24"/>
          <w:szCs w:val="24"/>
        </w:rPr>
        <w:t xml:space="preserve"> </w:t>
      </w:r>
      <w:r w:rsidR="00AD6A00">
        <w:rPr>
          <w:rFonts w:ascii="Times New Roman" w:hAnsi="Times New Roman" w:cs="Times New Roman"/>
          <w:sz w:val="24"/>
          <w:szCs w:val="24"/>
        </w:rPr>
        <w:t xml:space="preserve"> Recognizing the uncertainty around this estimate, Nur </w:t>
      </w:r>
      <w:r w:rsidR="00AD6A00" w:rsidRPr="00AD6A00">
        <w:rPr>
          <w:rFonts w:ascii="Times New Roman" w:hAnsi="Times New Roman" w:cs="Times New Roman"/>
          <w:i/>
          <w:sz w:val="24"/>
          <w:szCs w:val="24"/>
        </w:rPr>
        <w:t>et al</w:t>
      </w:r>
      <w:r w:rsidR="00AD6A00">
        <w:rPr>
          <w:rFonts w:ascii="Times New Roman" w:hAnsi="Times New Roman" w:cs="Times New Roman"/>
          <w:sz w:val="24"/>
          <w:szCs w:val="24"/>
        </w:rPr>
        <w:t xml:space="preserve">. </w:t>
      </w:r>
      <w:r w:rsidR="0002395A">
        <w:rPr>
          <w:rFonts w:ascii="Times New Roman" w:hAnsi="Times New Roman" w:cs="Times New Roman"/>
          <w:sz w:val="24"/>
          <w:szCs w:val="24"/>
        </w:rPr>
        <w:t xml:space="preserve">(2013) based modeling of future potential ashy storm-petrel population trends on </w:t>
      </w:r>
      <w:r w:rsidR="00AD6A00">
        <w:rPr>
          <w:rFonts w:ascii="Times New Roman" w:hAnsi="Times New Roman" w:cs="Times New Roman"/>
          <w:sz w:val="24"/>
          <w:szCs w:val="24"/>
        </w:rPr>
        <w:t xml:space="preserve">three </w:t>
      </w:r>
      <w:r w:rsidR="0002395A">
        <w:rPr>
          <w:rFonts w:ascii="Times New Roman" w:hAnsi="Times New Roman" w:cs="Times New Roman"/>
          <w:sz w:val="24"/>
          <w:szCs w:val="24"/>
        </w:rPr>
        <w:t xml:space="preserve">potential </w:t>
      </w:r>
      <w:r w:rsidR="00AD6A00" w:rsidRPr="00450C11">
        <w:rPr>
          <w:rFonts w:ascii="Times New Roman" w:hAnsi="Times New Roman" w:cs="Times New Roman"/>
          <w:sz w:val="24"/>
          <w:szCs w:val="24"/>
        </w:rPr>
        <w:t xml:space="preserve">scenarios </w:t>
      </w:r>
      <w:r w:rsidR="0002395A">
        <w:rPr>
          <w:rFonts w:ascii="Times New Roman" w:hAnsi="Times New Roman" w:cs="Times New Roman"/>
          <w:sz w:val="24"/>
          <w:szCs w:val="24"/>
        </w:rPr>
        <w:t xml:space="preserve">of </w:t>
      </w:r>
      <w:r w:rsidR="00533F87">
        <w:rPr>
          <w:rFonts w:ascii="Times New Roman" w:hAnsi="Times New Roman" w:cs="Times New Roman"/>
          <w:sz w:val="24"/>
          <w:szCs w:val="24"/>
        </w:rPr>
        <w:t>recent</w:t>
      </w:r>
      <w:r w:rsidR="00C3034B">
        <w:rPr>
          <w:rFonts w:ascii="Times New Roman" w:hAnsi="Times New Roman" w:cs="Times New Roman"/>
          <w:sz w:val="24"/>
          <w:szCs w:val="24"/>
        </w:rPr>
        <w:t>, estimated</w:t>
      </w:r>
      <w:r w:rsidR="00533F87">
        <w:rPr>
          <w:rFonts w:ascii="Times New Roman" w:hAnsi="Times New Roman" w:cs="Times New Roman"/>
          <w:sz w:val="24"/>
          <w:szCs w:val="24"/>
        </w:rPr>
        <w:t xml:space="preserve"> short-term </w:t>
      </w:r>
      <w:r w:rsidR="00AD6A00" w:rsidRPr="00450C11">
        <w:rPr>
          <w:rFonts w:ascii="Times New Roman" w:hAnsi="Times New Roman" w:cs="Times New Roman"/>
          <w:sz w:val="24"/>
          <w:szCs w:val="24"/>
        </w:rPr>
        <w:t>population trends</w:t>
      </w:r>
      <w:r w:rsidR="0002395A">
        <w:rPr>
          <w:rFonts w:ascii="Times New Roman" w:hAnsi="Times New Roman" w:cs="Times New Roman"/>
          <w:sz w:val="24"/>
          <w:szCs w:val="24"/>
        </w:rPr>
        <w:t xml:space="preserve">: 1) </w:t>
      </w:r>
      <w:r w:rsidR="00AD6A00" w:rsidRPr="00450C11">
        <w:rPr>
          <w:rFonts w:ascii="Times New Roman" w:hAnsi="Times New Roman" w:cs="Times New Roman"/>
          <w:sz w:val="24"/>
          <w:szCs w:val="24"/>
        </w:rPr>
        <w:t xml:space="preserve">a </w:t>
      </w:r>
      <w:r w:rsidR="00AD6A00">
        <w:rPr>
          <w:rFonts w:ascii="Times New Roman" w:hAnsi="Times New Roman" w:cs="Times New Roman"/>
          <w:sz w:val="24"/>
          <w:szCs w:val="24"/>
        </w:rPr>
        <w:t>“</w:t>
      </w:r>
      <w:r w:rsidR="00AD6A00" w:rsidRPr="00450C11">
        <w:rPr>
          <w:rFonts w:ascii="Times New Roman" w:hAnsi="Times New Roman" w:cs="Times New Roman"/>
          <w:sz w:val="24"/>
          <w:szCs w:val="24"/>
        </w:rPr>
        <w:t>steep decline</w:t>
      </w:r>
      <w:r w:rsidR="00AD6A00">
        <w:rPr>
          <w:rFonts w:ascii="Times New Roman" w:hAnsi="Times New Roman" w:cs="Times New Roman"/>
          <w:sz w:val="24"/>
          <w:szCs w:val="24"/>
        </w:rPr>
        <w:t>” scenario</w:t>
      </w:r>
      <w:r w:rsidR="00AD6A00" w:rsidRPr="00450C11">
        <w:rPr>
          <w:rFonts w:ascii="Times New Roman" w:hAnsi="Times New Roman" w:cs="Times New Roman"/>
          <w:sz w:val="24"/>
          <w:szCs w:val="24"/>
        </w:rPr>
        <w:t xml:space="preserve"> of </w:t>
      </w:r>
      <w:r w:rsidR="00AD6A00">
        <w:rPr>
          <w:rFonts w:ascii="Times New Roman" w:hAnsi="Times New Roman" w:cs="Times New Roman"/>
          <w:sz w:val="24"/>
          <w:szCs w:val="24"/>
        </w:rPr>
        <w:t xml:space="preserve">about </w:t>
      </w:r>
      <w:r w:rsidR="00AD6A00" w:rsidRPr="00450C11">
        <w:rPr>
          <w:rFonts w:ascii="Times New Roman" w:hAnsi="Times New Roman" w:cs="Times New Roman"/>
          <w:sz w:val="24"/>
          <w:szCs w:val="24"/>
        </w:rPr>
        <w:t>7</w:t>
      </w:r>
      <w:r w:rsidR="00AD6A00">
        <w:rPr>
          <w:rFonts w:ascii="Times New Roman" w:hAnsi="Times New Roman" w:cs="Times New Roman"/>
          <w:sz w:val="24"/>
          <w:szCs w:val="24"/>
        </w:rPr>
        <w:t xml:space="preserve">.2 </w:t>
      </w:r>
      <w:r w:rsidR="00AD6A00" w:rsidRPr="00450C11">
        <w:rPr>
          <w:rFonts w:ascii="Times New Roman" w:hAnsi="Times New Roman" w:cs="Times New Roman"/>
          <w:sz w:val="24"/>
          <w:szCs w:val="24"/>
        </w:rPr>
        <w:t>percent per year</w:t>
      </w:r>
      <w:r w:rsidR="0002395A">
        <w:rPr>
          <w:rFonts w:ascii="Times New Roman" w:hAnsi="Times New Roman" w:cs="Times New Roman"/>
          <w:sz w:val="24"/>
          <w:szCs w:val="24"/>
        </w:rPr>
        <w:t>; 2)</w:t>
      </w:r>
      <w:r w:rsidR="00AD6A00" w:rsidRPr="00450C11">
        <w:rPr>
          <w:rFonts w:ascii="Times New Roman" w:hAnsi="Times New Roman" w:cs="Times New Roman"/>
          <w:sz w:val="24"/>
          <w:szCs w:val="24"/>
        </w:rPr>
        <w:t xml:space="preserve"> a </w:t>
      </w:r>
      <w:r w:rsidR="0002395A">
        <w:rPr>
          <w:rFonts w:ascii="Times New Roman" w:hAnsi="Times New Roman" w:cs="Times New Roman"/>
          <w:sz w:val="24"/>
          <w:szCs w:val="24"/>
        </w:rPr>
        <w:t>“</w:t>
      </w:r>
      <w:r w:rsidR="00AD6A00" w:rsidRPr="00450C11">
        <w:rPr>
          <w:rFonts w:ascii="Times New Roman" w:hAnsi="Times New Roman" w:cs="Times New Roman"/>
          <w:sz w:val="24"/>
          <w:szCs w:val="24"/>
        </w:rPr>
        <w:t>moderate decline</w:t>
      </w:r>
      <w:r w:rsidR="0002395A">
        <w:rPr>
          <w:rFonts w:ascii="Times New Roman" w:hAnsi="Times New Roman" w:cs="Times New Roman"/>
          <w:sz w:val="24"/>
          <w:szCs w:val="24"/>
        </w:rPr>
        <w:t>”</w:t>
      </w:r>
      <w:r w:rsidR="00AD6A00" w:rsidRPr="00450C11">
        <w:rPr>
          <w:rFonts w:ascii="Times New Roman" w:hAnsi="Times New Roman" w:cs="Times New Roman"/>
          <w:sz w:val="24"/>
          <w:szCs w:val="24"/>
        </w:rPr>
        <w:t xml:space="preserve"> scenario of about 3.5 percent annual decline</w:t>
      </w:r>
      <w:r w:rsidR="0002395A">
        <w:rPr>
          <w:rFonts w:ascii="Times New Roman" w:hAnsi="Times New Roman" w:cs="Times New Roman"/>
          <w:sz w:val="24"/>
          <w:szCs w:val="24"/>
        </w:rPr>
        <w:t>;</w:t>
      </w:r>
      <w:r w:rsidR="00AD6A00" w:rsidRPr="00450C11">
        <w:rPr>
          <w:rFonts w:ascii="Times New Roman" w:hAnsi="Times New Roman" w:cs="Times New Roman"/>
          <w:sz w:val="24"/>
          <w:szCs w:val="24"/>
        </w:rPr>
        <w:t xml:space="preserve"> and </w:t>
      </w:r>
      <w:r w:rsidR="0002395A">
        <w:rPr>
          <w:rFonts w:ascii="Times New Roman" w:hAnsi="Times New Roman" w:cs="Times New Roman"/>
          <w:sz w:val="24"/>
          <w:szCs w:val="24"/>
        </w:rPr>
        <w:t xml:space="preserve">3) </w:t>
      </w:r>
      <w:r w:rsidR="00AD6A00" w:rsidRPr="00450C11">
        <w:rPr>
          <w:rFonts w:ascii="Times New Roman" w:hAnsi="Times New Roman" w:cs="Times New Roman"/>
          <w:sz w:val="24"/>
          <w:szCs w:val="24"/>
        </w:rPr>
        <w:t xml:space="preserve">a </w:t>
      </w:r>
      <w:r w:rsidR="0002395A">
        <w:rPr>
          <w:rFonts w:ascii="Times New Roman" w:hAnsi="Times New Roman" w:cs="Times New Roman"/>
          <w:sz w:val="24"/>
          <w:szCs w:val="24"/>
        </w:rPr>
        <w:t>“</w:t>
      </w:r>
      <w:r w:rsidR="00AD6A00" w:rsidRPr="00450C11">
        <w:rPr>
          <w:rFonts w:ascii="Times New Roman" w:hAnsi="Times New Roman" w:cs="Times New Roman"/>
          <w:sz w:val="24"/>
          <w:szCs w:val="24"/>
        </w:rPr>
        <w:t>near-stable</w:t>
      </w:r>
      <w:r w:rsidR="0002395A">
        <w:rPr>
          <w:rFonts w:ascii="Times New Roman" w:hAnsi="Times New Roman" w:cs="Times New Roman"/>
          <w:sz w:val="24"/>
          <w:szCs w:val="24"/>
        </w:rPr>
        <w:t>”</w:t>
      </w:r>
      <w:r w:rsidR="00AD6A00" w:rsidRPr="00450C11">
        <w:rPr>
          <w:rFonts w:ascii="Times New Roman" w:hAnsi="Times New Roman" w:cs="Times New Roman"/>
          <w:sz w:val="24"/>
          <w:szCs w:val="24"/>
        </w:rPr>
        <w:t xml:space="preserve"> scenario of about 0.5 percent annual increase.</w:t>
      </w:r>
      <w:r w:rsidR="006225C6">
        <w:rPr>
          <w:rFonts w:ascii="Times New Roman" w:hAnsi="Times New Roman" w:cs="Times New Roman"/>
          <w:sz w:val="24"/>
          <w:szCs w:val="24"/>
        </w:rPr>
        <w:t xml:space="preserve"> Nur </w:t>
      </w:r>
      <w:r w:rsidR="006225C6" w:rsidRPr="006C571A">
        <w:rPr>
          <w:rFonts w:ascii="Times New Roman" w:hAnsi="Times New Roman" w:cs="Times New Roman"/>
          <w:i/>
          <w:sz w:val="24"/>
          <w:szCs w:val="24"/>
        </w:rPr>
        <w:t>et al</w:t>
      </w:r>
      <w:r w:rsidR="006225C6">
        <w:rPr>
          <w:rFonts w:ascii="Times New Roman" w:hAnsi="Times New Roman" w:cs="Times New Roman"/>
          <w:sz w:val="24"/>
          <w:szCs w:val="24"/>
        </w:rPr>
        <w:t>. (2013) then used these three scenarios to project potential outcomes</w:t>
      </w:r>
      <w:r w:rsidR="00475931">
        <w:rPr>
          <w:rFonts w:ascii="Times New Roman" w:hAnsi="Times New Roman" w:cs="Times New Roman"/>
          <w:sz w:val="24"/>
          <w:szCs w:val="24"/>
        </w:rPr>
        <w:t xml:space="preserve"> of house mouse eradication</w:t>
      </w:r>
      <w:r w:rsidR="006225C6">
        <w:rPr>
          <w:rFonts w:ascii="Times New Roman" w:hAnsi="Times New Roman" w:cs="Times New Roman"/>
          <w:sz w:val="24"/>
          <w:szCs w:val="24"/>
        </w:rPr>
        <w:t xml:space="preserve"> if there were: 1)</w:t>
      </w:r>
      <w:r w:rsidR="0077431A">
        <w:rPr>
          <w:rFonts w:ascii="Times New Roman" w:hAnsi="Times New Roman" w:cs="Times New Roman"/>
          <w:sz w:val="24"/>
          <w:szCs w:val="24"/>
        </w:rPr>
        <w:t> </w:t>
      </w:r>
      <w:r w:rsidR="006225C6">
        <w:rPr>
          <w:rFonts w:ascii="Times New Roman" w:hAnsi="Times New Roman" w:cs="Times New Roman"/>
          <w:sz w:val="24"/>
          <w:szCs w:val="24"/>
        </w:rPr>
        <w:t>no reduction in burrowing owl numbers</w:t>
      </w:r>
      <w:r w:rsidR="00CA786A">
        <w:rPr>
          <w:rFonts w:ascii="Times New Roman" w:hAnsi="Times New Roman" w:cs="Times New Roman"/>
          <w:sz w:val="24"/>
          <w:szCs w:val="24"/>
        </w:rPr>
        <w:t xml:space="preserve"> (</w:t>
      </w:r>
      <w:ins w:id="7" w:author="Gerry McChesney" w:date="2013-09-12T16:32:00Z">
        <w:r w:rsidR="00C04F96">
          <w:rPr>
            <w:rFonts w:ascii="Times New Roman" w:hAnsi="Times New Roman" w:cs="Times New Roman"/>
            <w:sz w:val="24"/>
            <w:szCs w:val="24"/>
          </w:rPr>
          <w:t xml:space="preserve">i.e., </w:t>
        </w:r>
      </w:ins>
      <w:r w:rsidR="00CA786A">
        <w:rPr>
          <w:rFonts w:ascii="Times New Roman" w:hAnsi="Times New Roman" w:cs="Times New Roman"/>
          <w:sz w:val="24"/>
          <w:szCs w:val="24"/>
        </w:rPr>
        <w:t xml:space="preserve">no </w:t>
      </w:r>
      <w:r w:rsidR="006B06DA">
        <w:rPr>
          <w:rFonts w:ascii="Times New Roman" w:hAnsi="Times New Roman" w:cs="Times New Roman"/>
          <w:sz w:val="24"/>
          <w:szCs w:val="24"/>
        </w:rPr>
        <w:t xml:space="preserve">mouse </w:t>
      </w:r>
      <w:r w:rsidR="00CA786A">
        <w:rPr>
          <w:rFonts w:ascii="Times New Roman" w:hAnsi="Times New Roman" w:cs="Times New Roman"/>
          <w:sz w:val="24"/>
          <w:szCs w:val="24"/>
        </w:rPr>
        <w:t>eradication)</w:t>
      </w:r>
      <w:r w:rsidR="006225C6">
        <w:rPr>
          <w:rFonts w:ascii="Times New Roman" w:hAnsi="Times New Roman" w:cs="Times New Roman"/>
          <w:sz w:val="24"/>
          <w:szCs w:val="24"/>
        </w:rPr>
        <w:t>; 2) a 50% reduction in burrowing owl numbers; and 3) a 71.5% reduction in burrowing owl numbers</w:t>
      </w:r>
      <w:r w:rsidR="006225C6" w:rsidRPr="006225C6">
        <w:rPr>
          <w:rFonts w:ascii="Times New Roman" w:hAnsi="Times New Roman" w:cs="Times New Roman"/>
          <w:sz w:val="24"/>
          <w:szCs w:val="24"/>
        </w:rPr>
        <w:t xml:space="preserve"> </w:t>
      </w:r>
      <w:r w:rsidR="006225C6">
        <w:rPr>
          <w:rFonts w:ascii="Times New Roman" w:hAnsi="Times New Roman" w:cs="Times New Roman"/>
          <w:sz w:val="24"/>
          <w:szCs w:val="24"/>
        </w:rPr>
        <w:t xml:space="preserve">on Southeast Farallon Island. </w:t>
      </w:r>
    </w:p>
    <w:p w:rsidR="009272F7" w:rsidRDefault="009272F7" w:rsidP="00150CE8">
      <w:pPr>
        <w:keepNext/>
        <w:rPr>
          <w:rFonts w:ascii="Times New Roman" w:hAnsi="Times New Roman" w:cs="Times New Roman"/>
          <w:sz w:val="24"/>
          <w:szCs w:val="24"/>
        </w:rPr>
      </w:pPr>
      <w:r>
        <w:rPr>
          <w:rFonts w:ascii="Times New Roman" w:hAnsi="Times New Roman" w:cs="Times New Roman"/>
          <w:sz w:val="24"/>
          <w:szCs w:val="24"/>
        </w:rPr>
        <w:t xml:space="preserve">The two Service documents </w:t>
      </w:r>
      <w:r w:rsidR="008F2A34">
        <w:rPr>
          <w:rFonts w:ascii="Times New Roman" w:hAnsi="Times New Roman" w:cs="Times New Roman"/>
          <w:sz w:val="24"/>
          <w:szCs w:val="24"/>
        </w:rPr>
        <w:t xml:space="preserve">evaluate the results of Nur </w:t>
      </w:r>
      <w:r w:rsidR="008F2A34" w:rsidRPr="008F2A34">
        <w:rPr>
          <w:rFonts w:ascii="Times New Roman" w:hAnsi="Times New Roman" w:cs="Times New Roman"/>
          <w:i/>
          <w:sz w:val="24"/>
          <w:szCs w:val="24"/>
        </w:rPr>
        <w:t>et al</w:t>
      </w:r>
      <w:r w:rsidR="008F2A34">
        <w:rPr>
          <w:rFonts w:ascii="Times New Roman" w:hAnsi="Times New Roman" w:cs="Times New Roman"/>
          <w:sz w:val="24"/>
          <w:szCs w:val="24"/>
        </w:rPr>
        <w:t>.</w:t>
      </w:r>
      <w:r w:rsidR="006225C6">
        <w:rPr>
          <w:rFonts w:ascii="Times New Roman" w:hAnsi="Times New Roman" w:cs="Times New Roman"/>
          <w:sz w:val="24"/>
          <w:szCs w:val="24"/>
        </w:rPr>
        <w:t xml:space="preserve"> (2013)</w:t>
      </w:r>
      <w:r w:rsidR="008F2A34">
        <w:rPr>
          <w:rFonts w:ascii="Times New Roman" w:hAnsi="Times New Roman" w:cs="Times New Roman"/>
          <w:sz w:val="24"/>
          <w:szCs w:val="24"/>
        </w:rPr>
        <w:t xml:space="preserve">, but for </w:t>
      </w:r>
      <w:r>
        <w:rPr>
          <w:rFonts w:ascii="Times New Roman" w:hAnsi="Times New Roman" w:cs="Times New Roman"/>
          <w:sz w:val="24"/>
          <w:szCs w:val="24"/>
        </w:rPr>
        <w:t>different purposes.  The DEIS evaluate</w:t>
      </w:r>
      <w:r w:rsidR="00E22AEF">
        <w:rPr>
          <w:rFonts w:ascii="Times New Roman" w:hAnsi="Times New Roman" w:cs="Times New Roman"/>
          <w:sz w:val="24"/>
          <w:szCs w:val="24"/>
        </w:rPr>
        <w:t>s</w:t>
      </w:r>
      <w:r>
        <w:rPr>
          <w:rFonts w:ascii="Times New Roman" w:hAnsi="Times New Roman" w:cs="Times New Roman"/>
          <w:sz w:val="24"/>
          <w:szCs w:val="24"/>
        </w:rPr>
        <w:t xml:space="preserve"> the environmental effects of house mouse eradication from </w:t>
      </w:r>
      <w:r w:rsidR="006225C6">
        <w:rPr>
          <w:rFonts w:ascii="Times New Roman" w:hAnsi="Times New Roman" w:cs="Times New Roman"/>
          <w:sz w:val="24"/>
          <w:szCs w:val="24"/>
        </w:rPr>
        <w:t>the South Farallon Islands</w:t>
      </w:r>
      <w:r>
        <w:rPr>
          <w:rFonts w:ascii="Times New Roman" w:hAnsi="Times New Roman" w:cs="Times New Roman"/>
          <w:sz w:val="24"/>
          <w:szCs w:val="24"/>
        </w:rPr>
        <w:t xml:space="preserve">, including effects on the </w:t>
      </w:r>
      <w:r w:rsidR="00D35978">
        <w:rPr>
          <w:rFonts w:ascii="Times New Roman" w:hAnsi="Times New Roman" w:cs="Times New Roman"/>
          <w:sz w:val="24"/>
          <w:szCs w:val="24"/>
        </w:rPr>
        <w:t>ashy storm-petrel</w:t>
      </w:r>
      <w:r>
        <w:rPr>
          <w:rFonts w:ascii="Times New Roman" w:hAnsi="Times New Roman" w:cs="Times New Roman"/>
          <w:sz w:val="24"/>
          <w:szCs w:val="24"/>
        </w:rPr>
        <w:t xml:space="preserve"> population on </w:t>
      </w:r>
      <w:r w:rsidR="006225C6">
        <w:rPr>
          <w:rFonts w:ascii="Times New Roman" w:hAnsi="Times New Roman" w:cs="Times New Roman"/>
          <w:sz w:val="24"/>
          <w:szCs w:val="24"/>
        </w:rPr>
        <w:t>the islands</w:t>
      </w:r>
      <w:r>
        <w:rPr>
          <w:rFonts w:ascii="Times New Roman" w:hAnsi="Times New Roman" w:cs="Times New Roman"/>
          <w:sz w:val="24"/>
          <w:szCs w:val="24"/>
        </w:rPr>
        <w:t>.  The Species Report evaluate</w:t>
      </w:r>
      <w:r w:rsidR="005F15D2">
        <w:rPr>
          <w:rFonts w:ascii="Times New Roman" w:hAnsi="Times New Roman" w:cs="Times New Roman"/>
          <w:sz w:val="24"/>
          <w:szCs w:val="24"/>
        </w:rPr>
        <w:t>s</w:t>
      </w:r>
      <w:r>
        <w:rPr>
          <w:rFonts w:ascii="Times New Roman" w:hAnsi="Times New Roman" w:cs="Times New Roman"/>
          <w:sz w:val="24"/>
          <w:szCs w:val="24"/>
        </w:rPr>
        <w:t xml:space="preserve"> the </w:t>
      </w:r>
      <w:r w:rsidR="00002DB9">
        <w:rPr>
          <w:rFonts w:ascii="Times New Roman" w:hAnsi="Times New Roman" w:cs="Times New Roman"/>
          <w:sz w:val="24"/>
          <w:szCs w:val="24"/>
        </w:rPr>
        <w:t xml:space="preserve">conservation </w:t>
      </w:r>
      <w:r>
        <w:rPr>
          <w:rFonts w:ascii="Times New Roman" w:hAnsi="Times New Roman" w:cs="Times New Roman"/>
          <w:sz w:val="24"/>
          <w:szCs w:val="24"/>
        </w:rPr>
        <w:t xml:space="preserve">status of the </w:t>
      </w:r>
      <w:r w:rsidR="00D35978">
        <w:rPr>
          <w:rFonts w:ascii="Times New Roman" w:hAnsi="Times New Roman" w:cs="Times New Roman"/>
          <w:sz w:val="24"/>
          <w:szCs w:val="24"/>
        </w:rPr>
        <w:t>ashy storm-petrel</w:t>
      </w:r>
      <w:r>
        <w:rPr>
          <w:rFonts w:ascii="Times New Roman" w:hAnsi="Times New Roman" w:cs="Times New Roman"/>
          <w:sz w:val="24"/>
          <w:szCs w:val="24"/>
        </w:rPr>
        <w:t xml:space="preserve"> species as a whole, to determine whether the species warrants listing under the ESA.</w:t>
      </w:r>
    </w:p>
    <w:p w:rsidR="00086CBE" w:rsidRPr="00086CBE" w:rsidRDefault="00AD228C" w:rsidP="00086CBE">
      <w:pPr>
        <w:rPr>
          <w:rFonts w:ascii="Times New Roman" w:hAnsi="Times New Roman" w:cs="Times New Roman"/>
          <w:i/>
          <w:sz w:val="24"/>
          <w:szCs w:val="24"/>
        </w:rPr>
      </w:pPr>
      <w:r>
        <w:rPr>
          <w:rFonts w:ascii="Times New Roman" w:hAnsi="Times New Roman" w:cs="Times New Roman"/>
          <w:i/>
          <w:sz w:val="24"/>
          <w:szCs w:val="24"/>
        </w:rPr>
        <w:t>D</w:t>
      </w:r>
      <w:r w:rsidR="00086CBE" w:rsidRPr="00086CBE">
        <w:rPr>
          <w:rFonts w:ascii="Times New Roman" w:hAnsi="Times New Roman" w:cs="Times New Roman"/>
          <w:i/>
          <w:sz w:val="24"/>
          <w:szCs w:val="24"/>
        </w:rPr>
        <w:t>ifferences</w:t>
      </w:r>
      <w:r>
        <w:rPr>
          <w:rFonts w:ascii="Times New Roman" w:hAnsi="Times New Roman" w:cs="Times New Roman"/>
          <w:i/>
          <w:sz w:val="24"/>
          <w:szCs w:val="24"/>
        </w:rPr>
        <w:t xml:space="preserve"> between documents</w:t>
      </w:r>
      <w:r w:rsidR="00F77FF3" w:rsidRPr="00086CBE">
        <w:rPr>
          <w:rFonts w:ascii="Times New Roman" w:hAnsi="Times New Roman" w:cs="Times New Roman"/>
          <w:sz w:val="24"/>
          <w:szCs w:val="24"/>
        </w:rPr>
        <w:t>.</w:t>
      </w:r>
      <w:r w:rsidR="00086CBE" w:rsidRPr="00086CBE">
        <w:rPr>
          <w:rFonts w:ascii="Times New Roman" w:hAnsi="Times New Roman" w:cs="Times New Roman"/>
          <w:sz w:val="24"/>
          <w:szCs w:val="24"/>
        </w:rPr>
        <w:t xml:space="preserve"> </w:t>
      </w:r>
      <w:r w:rsidR="00F77FF3" w:rsidRPr="00086CBE">
        <w:rPr>
          <w:rFonts w:ascii="Times New Roman" w:hAnsi="Times New Roman" w:cs="Times New Roman"/>
          <w:sz w:val="24"/>
          <w:szCs w:val="24"/>
        </w:rPr>
        <w:t xml:space="preserve"> </w:t>
      </w:r>
      <w:r w:rsidR="0000242F">
        <w:rPr>
          <w:rFonts w:ascii="Times New Roman" w:hAnsi="Times New Roman" w:cs="Times New Roman"/>
          <w:sz w:val="24"/>
          <w:szCs w:val="24"/>
        </w:rPr>
        <w:t>Differing purposes, exacerbated by</w:t>
      </w:r>
      <w:r w:rsidR="005E5A87">
        <w:rPr>
          <w:rFonts w:ascii="Times New Roman" w:hAnsi="Times New Roman" w:cs="Times New Roman"/>
          <w:sz w:val="24"/>
          <w:szCs w:val="24"/>
        </w:rPr>
        <w:t xml:space="preserve"> </w:t>
      </w:r>
      <w:r w:rsidR="00086CBE" w:rsidRPr="00086CBE">
        <w:rPr>
          <w:rFonts w:ascii="Times New Roman" w:hAnsi="Times New Roman" w:cs="Times New Roman"/>
          <w:sz w:val="24"/>
          <w:szCs w:val="24"/>
        </w:rPr>
        <w:t xml:space="preserve">project timelines </w:t>
      </w:r>
      <w:r w:rsidR="0000242F">
        <w:rPr>
          <w:rFonts w:ascii="Times New Roman" w:hAnsi="Times New Roman" w:cs="Times New Roman"/>
          <w:sz w:val="24"/>
          <w:szCs w:val="24"/>
        </w:rPr>
        <w:t xml:space="preserve">and </w:t>
      </w:r>
      <w:r w:rsidR="009B4DFC">
        <w:rPr>
          <w:rFonts w:ascii="Times New Roman" w:hAnsi="Times New Roman" w:cs="Times New Roman"/>
          <w:sz w:val="24"/>
          <w:szCs w:val="24"/>
        </w:rPr>
        <w:t xml:space="preserve">late </w:t>
      </w:r>
      <w:r w:rsidR="00262C41">
        <w:rPr>
          <w:rFonts w:ascii="Times New Roman" w:hAnsi="Times New Roman" w:cs="Times New Roman"/>
          <w:sz w:val="24"/>
          <w:szCs w:val="24"/>
        </w:rPr>
        <w:t xml:space="preserve">report </w:t>
      </w:r>
      <w:r w:rsidR="00086CBE" w:rsidRPr="00086CBE">
        <w:rPr>
          <w:rFonts w:ascii="Times New Roman" w:hAnsi="Times New Roman" w:cs="Times New Roman"/>
          <w:sz w:val="24"/>
          <w:szCs w:val="24"/>
        </w:rPr>
        <w:t xml:space="preserve">revisions by Nur and coauthors, </w:t>
      </w:r>
      <w:r w:rsidR="006807E0">
        <w:rPr>
          <w:rFonts w:ascii="Times New Roman" w:hAnsi="Times New Roman" w:cs="Times New Roman"/>
          <w:sz w:val="24"/>
          <w:szCs w:val="24"/>
        </w:rPr>
        <w:t xml:space="preserve">led to </w:t>
      </w:r>
      <w:r w:rsidR="00827946">
        <w:rPr>
          <w:rFonts w:ascii="Times New Roman" w:hAnsi="Times New Roman" w:cs="Times New Roman"/>
          <w:sz w:val="24"/>
          <w:szCs w:val="24"/>
        </w:rPr>
        <w:t xml:space="preserve">language </w:t>
      </w:r>
      <w:r w:rsidR="00343916">
        <w:rPr>
          <w:rFonts w:ascii="Times New Roman" w:hAnsi="Times New Roman" w:cs="Times New Roman"/>
          <w:sz w:val="24"/>
          <w:szCs w:val="24"/>
        </w:rPr>
        <w:t xml:space="preserve">differences between </w:t>
      </w:r>
      <w:r w:rsidR="0000242F">
        <w:rPr>
          <w:rFonts w:ascii="Times New Roman" w:hAnsi="Times New Roman" w:cs="Times New Roman"/>
          <w:sz w:val="24"/>
          <w:szCs w:val="24"/>
        </w:rPr>
        <w:t>the two Service documents</w:t>
      </w:r>
      <w:r w:rsidR="00827946">
        <w:rPr>
          <w:rFonts w:ascii="Times New Roman" w:hAnsi="Times New Roman" w:cs="Times New Roman"/>
          <w:sz w:val="24"/>
          <w:szCs w:val="24"/>
        </w:rPr>
        <w:t xml:space="preserve"> that could be construed as different interpretations of the results</w:t>
      </w:r>
      <w:r w:rsidR="00086CBE" w:rsidRPr="00086CBE">
        <w:rPr>
          <w:rFonts w:ascii="Times New Roman" w:hAnsi="Times New Roman" w:cs="Times New Roman"/>
          <w:sz w:val="24"/>
          <w:szCs w:val="24"/>
        </w:rPr>
        <w:t xml:space="preserve">.  Subsequent to the release of the DEIS, </w:t>
      </w:r>
      <w:r w:rsidR="00827946">
        <w:rPr>
          <w:rFonts w:ascii="Times New Roman" w:hAnsi="Times New Roman" w:cs="Times New Roman"/>
          <w:sz w:val="24"/>
          <w:szCs w:val="24"/>
        </w:rPr>
        <w:t xml:space="preserve">these </w:t>
      </w:r>
      <w:r w:rsidR="00086CBE" w:rsidRPr="00086CBE">
        <w:rPr>
          <w:rFonts w:ascii="Times New Roman" w:hAnsi="Times New Roman" w:cs="Times New Roman"/>
          <w:sz w:val="24"/>
          <w:szCs w:val="24"/>
        </w:rPr>
        <w:t xml:space="preserve">inconsistencies came to light, leading to meetings between ES and </w:t>
      </w:r>
      <w:r w:rsidR="00847F14">
        <w:rPr>
          <w:rFonts w:ascii="Times New Roman" w:hAnsi="Times New Roman" w:cs="Times New Roman"/>
          <w:sz w:val="24"/>
          <w:szCs w:val="24"/>
        </w:rPr>
        <w:t>N</w:t>
      </w:r>
      <w:r w:rsidR="00086CBE" w:rsidRPr="00086CBE">
        <w:rPr>
          <w:rFonts w:ascii="Times New Roman" w:hAnsi="Times New Roman" w:cs="Times New Roman"/>
          <w:sz w:val="24"/>
          <w:szCs w:val="24"/>
        </w:rPr>
        <w:t>WR</w:t>
      </w:r>
      <w:r w:rsidR="00827946">
        <w:rPr>
          <w:rFonts w:ascii="Times New Roman" w:hAnsi="Times New Roman" w:cs="Times New Roman"/>
          <w:sz w:val="24"/>
          <w:szCs w:val="24"/>
        </w:rPr>
        <w:t>S</w:t>
      </w:r>
      <w:r w:rsidR="00086CBE" w:rsidRPr="00086CBE">
        <w:rPr>
          <w:rFonts w:ascii="Times New Roman" w:hAnsi="Times New Roman" w:cs="Times New Roman"/>
          <w:sz w:val="24"/>
          <w:szCs w:val="24"/>
        </w:rPr>
        <w:t xml:space="preserve"> programs to review their respective </w:t>
      </w:r>
      <w:r w:rsidR="00827946">
        <w:rPr>
          <w:rFonts w:ascii="Times New Roman" w:hAnsi="Times New Roman" w:cs="Times New Roman"/>
          <w:sz w:val="24"/>
          <w:szCs w:val="24"/>
        </w:rPr>
        <w:t>descriptions</w:t>
      </w:r>
      <w:r w:rsidR="00827946" w:rsidRPr="00086CBE">
        <w:rPr>
          <w:rFonts w:ascii="Times New Roman" w:hAnsi="Times New Roman" w:cs="Times New Roman"/>
          <w:sz w:val="24"/>
          <w:szCs w:val="24"/>
        </w:rPr>
        <w:t xml:space="preserve"> </w:t>
      </w:r>
      <w:r w:rsidR="00086CBE" w:rsidRPr="00086CBE">
        <w:rPr>
          <w:rFonts w:ascii="Times New Roman" w:hAnsi="Times New Roman" w:cs="Times New Roman"/>
          <w:sz w:val="24"/>
          <w:szCs w:val="24"/>
        </w:rPr>
        <w:t xml:space="preserve">of </w:t>
      </w:r>
      <w:r w:rsidR="009F51E0">
        <w:rPr>
          <w:rFonts w:ascii="Times New Roman" w:hAnsi="Times New Roman" w:cs="Times New Roman"/>
          <w:sz w:val="24"/>
          <w:szCs w:val="24"/>
        </w:rPr>
        <w:t xml:space="preserve">Nur </w:t>
      </w:r>
      <w:r w:rsidR="009F51E0" w:rsidRPr="006C571A">
        <w:rPr>
          <w:rFonts w:ascii="Times New Roman" w:hAnsi="Times New Roman" w:cs="Times New Roman"/>
          <w:i/>
          <w:sz w:val="24"/>
          <w:szCs w:val="24"/>
        </w:rPr>
        <w:t>et al</w:t>
      </w:r>
      <w:r w:rsidR="009F51E0">
        <w:rPr>
          <w:rFonts w:ascii="Times New Roman" w:hAnsi="Times New Roman" w:cs="Times New Roman"/>
          <w:sz w:val="24"/>
          <w:szCs w:val="24"/>
        </w:rPr>
        <w:t xml:space="preserve">.’s </w:t>
      </w:r>
      <w:r w:rsidR="00827946">
        <w:rPr>
          <w:rFonts w:ascii="Times New Roman" w:hAnsi="Times New Roman" w:cs="Times New Roman"/>
          <w:sz w:val="24"/>
          <w:szCs w:val="24"/>
        </w:rPr>
        <w:t>(</w:t>
      </w:r>
      <w:r w:rsidR="009F51E0">
        <w:rPr>
          <w:rFonts w:ascii="Times New Roman" w:hAnsi="Times New Roman" w:cs="Times New Roman"/>
          <w:sz w:val="24"/>
          <w:szCs w:val="24"/>
        </w:rPr>
        <w:t>2013</w:t>
      </w:r>
      <w:r w:rsidR="00827946">
        <w:rPr>
          <w:rFonts w:ascii="Times New Roman" w:hAnsi="Times New Roman" w:cs="Times New Roman"/>
          <w:sz w:val="24"/>
          <w:szCs w:val="24"/>
        </w:rPr>
        <w:t>)</w:t>
      </w:r>
      <w:r w:rsidR="009F51E0">
        <w:rPr>
          <w:rFonts w:ascii="Times New Roman" w:hAnsi="Times New Roman" w:cs="Times New Roman"/>
          <w:sz w:val="24"/>
          <w:szCs w:val="24"/>
        </w:rPr>
        <w:t xml:space="preserve"> </w:t>
      </w:r>
      <w:r w:rsidR="00086CBE" w:rsidRPr="00086CBE">
        <w:rPr>
          <w:rFonts w:ascii="Times New Roman" w:hAnsi="Times New Roman" w:cs="Times New Roman"/>
          <w:sz w:val="24"/>
          <w:szCs w:val="24"/>
        </w:rPr>
        <w:t xml:space="preserve">report, and to reach agreement on </w:t>
      </w:r>
      <w:r w:rsidR="00827946">
        <w:rPr>
          <w:rFonts w:ascii="Times New Roman" w:hAnsi="Times New Roman" w:cs="Times New Roman"/>
          <w:sz w:val="24"/>
          <w:szCs w:val="24"/>
        </w:rPr>
        <w:t xml:space="preserve">appropriate </w:t>
      </w:r>
      <w:r w:rsidR="00EF6467">
        <w:rPr>
          <w:rFonts w:ascii="Times New Roman" w:hAnsi="Times New Roman" w:cs="Times New Roman"/>
          <w:sz w:val="24"/>
          <w:szCs w:val="24"/>
        </w:rPr>
        <w:t>re</w:t>
      </w:r>
      <w:r w:rsidR="00827946">
        <w:rPr>
          <w:rFonts w:ascii="Times New Roman" w:hAnsi="Times New Roman" w:cs="Times New Roman"/>
          <w:sz w:val="24"/>
          <w:szCs w:val="24"/>
        </w:rPr>
        <w:t>presentation</w:t>
      </w:r>
      <w:r w:rsidR="00086CBE" w:rsidRPr="00086CBE">
        <w:rPr>
          <w:rFonts w:ascii="Times New Roman" w:hAnsi="Times New Roman" w:cs="Times New Roman"/>
          <w:sz w:val="24"/>
          <w:szCs w:val="24"/>
        </w:rPr>
        <w:t xml:space="preserve"> </w:t>
      </w:r>
      <w:r w:rsidR="00EF6467">
        <w:rPr>
          <w:rFonts w:ascii="Times New Roman" w:hAnsi="Times New Roman" w:cs="Times New Roman"/>
          <w:sz w:val="24"/>
          <w:szCs w:val="24"/>
        </w:rPr>
        <w:t xml:space="preserve">of the report </w:t>
      </w:r>
      <w:r w:rsidR="00086CBE" w:rsidRPr="00086CBE">
        <w:rPr>
          <w:rFonts w:ascii="Times New Roman" w:hAnsi="Times New Roman" w:cs="Times New Roman"/>
          <w:sz w:val="24"/>
          <w:szCs w:val="24"/>
        </w:rPr>
        <w:t>based on the available science.</w:t>
      </w:r>
      <w:r w:rsidR="00B84608">
        <w:rPr>
          <w:rFonts w:ascii="Times New Roman" w:hAnsi="Times New Roman" w:cs="Times New Roman"/>
          <w:sz w:val="24"/>
          <w:szCs w:val="24"/>
        </w:rPr>
        <w:t xml:space="preserve">  Specific </w:t>
      </w:r>
      <w:r w:rsidR="007315C7">
        <w:rPr>
          <w:rFonts w:ascii="Times New Roman" w:hAnsi="Times New Roman" w:cs="Times New Roman"/>
          <w:sz w:val="24"/>
          <w:szCs w:val="24"/>
        </w:rPr>
        <w:t xml:space="preserve">interpretation </w:t>
      </w:r>
      <w:r w:rsidR="00B84608">
        <w:rPr>
          <w:rFonts w:ascii="Times New Roman" w:hAnsi="Times New Roman" w:cs="Times New Roman"/>
          <w:sz w:val="24"/>
          <w:szCs w:val="24"/>
        </w:rPr>
        <w:t xml:space="preserve">issues </w:t>
      </w:r>
      <w:r w:rsidR="0047415A">
        <w:rPr>
          <w:rFonts w:ascii="Times New Roman" w:hAnsi="Times New Roman" w:cs="Times New Roman"/>
          <w:sz w:val="24"/>
          <w:szCs w:val="24"/>
        </w:rPr>
        <w:t>we</w:t>
      </w:r>
      <w:r w:rsidR="00B84608">
        <w:rPr>
          <w:rFonts w:ascii="Times New Roman" w:hAnsi="Times New Roman" w:cs="Times New Roman"/>
          <w:sz w:val="24"/>
          <w:szCs w:val="24"/>
        </w:rPr>
        <w:t>re:</w:t>
      </w:r>
    </w:p>
    <w:p w:rsidR="00086CBE" w:rsidRPr="00086CBE" w:rsidRDefault="008C4640" w:rsidP="00BD58DF">
      <w:pPr>
        <w:pStyle w:val="ListParagraph"/>
        <w:numPr>
          <w:ilvl w:val="0"/>
          <w:numId w:val="3"/>
        </w:numPr>
        <w:rPr>
          <w:rFonts w:ascii="Times New Roman" w:hAnsi="Times New Roman" w:cs="Times New Roman"/>
          <w:i/>
          <w:sz w:val="24"/>
          <w:szCs w:val="24"/>
        </w:rPr>
      </w:pPr>
      <w:r>
        <w:rPr>
          <w:rFonts w:ascii="Times New Roman" w:hAnsi="Times New Roman" w:cs="Times New Roman"/>
          <w:sz w:val="24"/>
          <w:szCs w:val="24"/>
        </w:rPr>
        <w:lastRenderedPageBreak/>
        <w:t xml:space="preserve">While the </w:t>
      </w:r>
      <w:r w:rsidR="00EF6467">
        <w:rPr>
          <w:rFonts w:ascii="Times New Roman" w:hAnsi="Times New Roman" w:cs="Times New Roman"/>
          <w:sz w:val="24"/>
          <w:szCs w:val="24"/>
        </w:rPr>
        <w:t xml:space="preserve">Nur </w:t>
      </w:r>
      <w:r w:rsidR="00EF6467" w:rsidRPr="00EF6467">
        <w:rPr>
          <w:rFonts w:ascii="Times New Roman" w:hAnsi="Times New Roman" w:cs="Times New Roman"/>
          <w:i/>
          <w:sz w:val="24"/>
          <w:szCs w:val="24"/>
        </w:rPr>
        <w:t>et al</w:t>
      </w:r>
      <w:r w:rsidR="00EF6467">
        <w:rPr>
          <w:rFonts w:ascii="Times New Roman" w:hAnsi="Times New Roman" w:cs="Times New Roman"/>
          <w:sz w:val="24"/>
          <w:szCs w:val="24"/>
        </w:rPr>
        <w:t xml:space="preserve">. (2013) </w:t>
      </w:r>
      <w:r>
        <w:rPr>
          <w:rFonts w:ascii="Times New Roman" w:hAnsi="Times New Roman" w:cs="Times New Roman"/>
          <w:sz w:val="24"/>
          <w:szCs w:val="24"/>
        </w:rPr>
        <w:t xml:space="preserve">report’s </w:t>
      </w:r>
      <w:r w:rsidR="000B753B" w:rsidRPr="00EF6467">
        <w:rPr>
          <w:rFonts w:ascii="Times New Roman" w:hAnsi="Times New Roman" w:cs="Times New Roman"/>
          <w:sz w:val="24"/>
          <w:szCs w:val="24"/>
        </w:rPr>
        <w:t>principal</w:t>
      </w:r>
      <w:r w:rsidR="000B753B">
        <w:rPr>
          <w:rFonts w:ascii="Times New Roman" w:hAnsi="Times New Roman" w:cs="Times New Roman"/>
          <w:sz w:val="24"/>
          <w:szCs w:val="24"/>
        </w:rPr>
        <w:t xml:space="preserve"> </w:t>
      </w:r>
      <w:r>
        <w:rPr>
          <w:rFonts w:ascii="Times New Roman" w:hAnsi="Times New Roman" w:cs="Times New Roman"/>
          <w:sz w:val="24"/>
          <w:szCs w:val="24"/>
        </w:rPr>
        <w:t xml:space="preserve">findings, including uncertainty in recent ashy storm-petrel trend estimates, are summarized in the DEIS, certain </w:t>
      </w:r>
      <w:r w:rsidR="00533F87">
        <w:rPr>
          <w:rFonts w:ascii="Times New Roman" w:hAnsi="Times New Roman" w:cs="Times New Roman"/>
          <w:sz w:val="24"/>
          <w:szCs w:val="24"/>
        </w:rPr>
        <w:t xml:space="preserve">DEIS </w:t>
      </w:r>
      <w:r>
        <w:rPr>
          <w:rFonts w:ascii="Times New Roman" w:hAnsi="Times New Roman" w:cs="Times New Roman"/>
          <w:sz w:val="24"/>
          <w:szCs w:val="24"/>
        </w:rPr>
        <w:t xml:space="preserve">sections only referred to a worst case scenario </w:t>
      </w:r>
      <w:r w:rsidR="00007E6C" w:rsidRPr="00EF6467">
        <w:rPr>
          <w:rFonts w:ascii="Times New Roman" w:hAnsi="Times New Roman" w:cs="Times New Roman"/>
          <w:sz w:val="24"/>
          <w:szCs w:val="24"/>
        </w:rPr>
        <w:t xml:space="preserve">of a recent 7.19 percent decline </w:t>
      </w:r>
      <w:r w:rsidRPr="00EF6467">
        <w:rPr>
          <w:rFonts w:ascii="Times New Roman" w:hAnsi="Times New Roman" w:cs="Times New Roman"/>
          <w:sz w:val="24"/>
          <w:szCs w:val="24"/>
        </w:rPr>
        <w:t xml:space="preserve">without recognizing </w:t>
      </w:r>
      <w:r w:rsidR="00FC6E66">
        <w:rPr>
          <w:rFonts w:ascii="Times New Roman" w:hAnsi="Times New Roman" w:cs="Times New Roman"/>
          <w:sz w:val="24"/>
          <w:szCs w:val="24"/>
        </w:rPr>
        <w:t xml:space="preserve">the </w:t>
      </w:r>
      <w:r w:rsidRPr="00EF6467">
        <w:rPr>
          <w:rFonts w:ascii="Times New Roman" w:hAnsi="Times New Roman" w:cs="Times New Roman"/>
          <w:sz w:val="24"/>
          <w:szCs w:val="24"/>
        </w:rPr>
        <w:t xml:space="preserve">uncertainty in </w:t>
      </w:r>
      <w:r w:rsidR="00FC6E66">
        <w:rPr>
          <w:rFonts w:ascii="Times New Roman" w:hAnsi="Times New Roman" w:cs="Times New Roman"/>
          <w:sz w:val="24"/>
          <w:szCs w:val="24"/>
        </w:rPr>
        <w:t xml:space="preserve">this </w:t>
      </w:r>
      <w:r w:rsidRPr="00EF6467">
        <w:rPr>
          <w:rFonts w:ascii="Times New Roman" w:hAnsi="Times New Roman" w:cs="Times New Roman"/>
          <w:sz w:val="24"/>
          <w:szCs w:val="24"/>
        </w:rPr>
        <w:t>trend estimate.</w:t>
      </w:r>
      <w:r w:rsidR="00C85536" w:rsidRPr="00086CBE">
        <w:rPr>
          <w:rFonts w:ascii="Times New Roman" w:hAnsi="Times New Roman" w:cs="Times New Roman"/>
          <w:sz w:val="24"/>
          <w:szCs w:val="24"/>
        </w:rPr>
        <w:t xml:space="preserve">  </w:t>
      </w:r>
      <w:commentRangeStart w:id="8"/>
      <w:r w:rsidR="00205D30" w:rsidRPr="00205D30">
        <w:rPr>
          <w:rFonts w:ascii="Times New Roman" w:hAnsi="Times New Roman" w:cs="Times New Roman"/>
          <w:i/>
          <w:sz w:val="24"/>
          <w:szCs w:val="24"/>
          <w:highlight w:val="yellow"/>
        </w:rPr>
        <w:t xml:space="preserve">[VERSION 1 of </w:t>
      </w:r>
      <w:r w:rsidR="00FC6E66">
        <w:rPr>
          <w:rFonts w:ascii="Times New Roman" w:hAnsi="Times New Roman" w:cs="Times New Roman"/>
          <w:i/>
          <w:sz w:val="24"/>
          <w:szCs w:val="24"/>
          <w:highlight w:val="yellow"/>
        </w:rPr>
        <w:t xml:space="preserve">next </w:t>
      </w:r>
      <w:r w:rsidR="00205D30" w:rsidRPr="00205D30">
        <w:rPr>
          <w:rFonts w:ascii="Times New Roman" w:hAnsi="Times New Roman" w:cs="Times New Roman"/>
          <w:i/>
          <w:sz w:val="24"/>
          <w:szCs w:val="24"/>
          <w:highlight w:val="yellow"/>
        </w:rPr>
        <w:t>sentence]:</w:t>
      </w:r>
      <w:r w:rsidR="00205D30">
        <w:rPr>
          <w:rFonts w:ascii="Times New Roman" w:hAnsi="Times New Roman" w:cs="Times New Roman"/>
          <w:i/>
          <w:sz w:val="24"/>
          <w:szCs w:val="24"/>
        </w:rPr>
        <w:t xml:space="preserve"> </w:t>
      </w:r>
      <w:r w:rsidR="009E4B83">
        <w:rPr>
          <w:rFonts w:ascii="Times New Roman" w:hAnsi="Times New Roman" w:cs="Times New Roman"/>
          <w:i/>
          <w:sz w:val="24"/>
          <w:szCs w:val="24"/>
        </w:rPr>
        <w:t>“</w:t>
      </w:r>
      <w:r>
        <w:rPr>
          <w:rFonts w:ascii="Times New Roman" w:hAnsi="Times New Roman" w:cs="Times New Roman"/>
          <w:sz w:val="24"/>
          <w:szCs w:val="24"/>
        </w:rPr>
        <w:t>Also, the DEIS stated</w:t>
      </w:r>
      <w:r w:rsidR="00700DEA">
        <w:rPr>
          <w:rFonts w:ascii="Times New Roman" w:hAnsi="Times New Roman" w:cs="Times New Roman"/>
          <w:sz w:val="24"/>
          <w:szCs w:val="24"/>
        </w:rPr>
        <w:t xml:space="preserve"> </w:t>
      </w:r>
      <w:r w:rsidR="005C7A49" w:rsidRPr="00086CBE">
        <w:rPr>
          <w:rFonts w:ascii="Times New Roman" w:hAnsi="Times New Roman" w:cs="Times New Roman"/>
          <w:sz w:val="24"/>
          <w:szCs w:val="24"/>
        </w:rPr>
        <w:t xml:space="preserve">that </w:t>
      </w:r>
      <w:r w:rsidR="00134CE4">
        <w:rPr>
          <w:rFonts w:ascii="Times New Roman" w:hAnsi="Times New Roman" w:cs="Times New Roman"/>
          <w:sz w:val="24"/>
          <w:szCs w:val="24"/>
        </w:rPr>
        <w:t>the No Action alternative (</w:t>
      </w:r>
      <w:r w:rsidR="00134CE4" w:rsidRPr="00DF6E28">
        <w:rPr>
          <w:rFonts w:ascii="Times New Roman" w:hAnsi="Times New Roman" w:cs="Times New Roman"/>
          <w:i/>
          <w:sz w:val="24"/>
          <w:szCs w:val="24"/>
        </w:rPr>
        <w:t xml:space="preserve">i.e., </w:t>
      </w:r>
      <w:r w:rsidR="00134CE4">
        <w:rPr>
          <w:rFonts w:ascii="Times New Roman" w:hAnsi="Times New Roman" w:cs="Times New Roman"/>
          <w:sz w:val="24"/>
          <w:szCs w:val="24"/>
        </w:rPr>
        <w:t xml:space="preserve">no </w:t>
      </w:r>
      <w:r w:rsidR="005C7A49" w:rsidRPr="00086CBE">
        <w:rPr>
          <w:rFonts w:ascii="Times New Roman" w:hAnsi="Times New Roman" w:cs="Times New Roman"/>
          <w:sz w:val="24"/>
          <w:szCs w:val="24"/>
        </w:rPr>
        <w:t>house mouse removal</w:t>
      </w:r>
      <w:r w:rsidR="00134CE4">
        <w:rPr>
          <w:rFonts w:ascii="Times New Roman" w:hAnsi="Times New Roman" w:cs="Times New Roman"/>
          <w:sz w:val="24"/>
          <w:szCs w:val="24"/>
        </w:rPr>
        <w:t>)</w:t>
      </w:r>
      <w:r w:rsidR="005C7A49" w:rsidRPr="00086CBE">
        <w:rPr>
          <w:rFonts w:ascii="Times New Roman" w:hAnsi="Times New Roman" w:cs="Times New Roman"/>
          <w:sz w:val="24"/>
          <w:szCs w:val="24"/>
        </w:rPr>
        <w:t xml:space="preserve"> would have significant, long-term </w:t>
      </w:r>
      <w:r w:rsidR="00134CE4">
        <w:rPr>
          <w:rFonts w:ascii="Times New Roman" w:hAnsi="Times New Roman" w:cs="Times New Roman"/>
          <w:sz w:val="24"/>
          <w:szCs w:val="24"/>
        </w:rPr>
        <w:t>negative impacts</w:t>
      </w:r>
      <w:r w:rsidR="00134CE4" w:rsidRPr="00086CBE">
        <w:rPr>
          <w:rFonts w:ascii="Times New Roman" w:hAnsi="Times New Roman" w:cs="Times New Roman"/>
          <w:sz w:val="24"/>
          <w:szCs w:val="24"/>
        </w:rPr>
        <w:t xml:space="preserve"> </w:t>
      </w:r>
      <w:r w:rsidR="005C7A49" w:rsidRPr="00086CBE">
        <w:rPr>
          <w:rFonts w:ascii="Times New Roman" w:hAnsi="Times New Roman" w:cs="Times New Roman"/>
          <w:sz w:val="24"/>
          <w:szCs w:val="24"/>
        </w:rPr>
        <w:t>to the</w:t>
      </w:r>
      <w:r w:rsidR="00134CE4">
        <w:rPr>
          <w:rFonts w:ascii="Times New Roman" w:hAnsi="Times New Roman" w:cs="Times New Roman"/>
          <w:sz w:val="24"/>
          <w:szCs w:val="24"/>
        </w:rPr>
        <w:t xml:space="preserve"> entire</w:t>
      </w:r>
      <w:r w:rsidR="005C7A49" w:rsidRPr="00086CBE">
        <w:rPr>
          <w:rFonts w:ascii="Times New Roman" w:hAnsi="Times New Roman" w:cs="Times New Roman"/>
          <w:sz w:val="24"/>
          <w:szCs w:val="24"/>
        </w:rPr>
        <w:t xml:space="preserve"> </w:t>
      </w:r>
      <w:r w:rsidR="00D35978">
        <w:rPr>
          <w:rFonts w:ascii="Times New Roman" w:hAnsi="Times New Roman" w:cs="Times New Roman"/>
          <w:sz w:val="24"/>
          <w:szCs w:val="24"/>
        </w:rPr>
        <w:t>ashy storm-petrel</w:t>
      </w:r>
      <w:r w:rsidR="005C7A49" w:rsidRPr="00086CBE">
        <w:rPr>
          <w:rFonts w:ascii="Times New Roman" w:hAnsi="Times New Roman" w:cs="Times New Roman"/>
          <w:sz w:val="24"/>
          <w:szCs w:val="24"/>
        </w:rPr>
        <w:t xml:space="preserve"> population</w:t>
      </w:r>
      <w:r w:rsidR="00134CE4">
        <w:rPr>
          <w:rFonts w:ascii="Times New Roman" w:hAnsi="Times New Roman" w:cs="Times New Roman"/>
          <w:sz w:val="24"/>
          <w:szCs w:val="24"/>
        </w:rPr>
        <w:t>, while assessments of the action alternatives determined that eradication would benefit the Farallon population</w:t>
      </w:r>
      <w:r w:rsidR="005C7A49" w:rsidRPr="00086CBE">
        <w:rPr>
          <w:rFonts w:ascii="Times New Roman" w:hAnsi="Times New Roman" w:cs="Times New Roman"/>
          <w:sz w:val="24"/>
          <w:szCs w:val="24"/>
        </w:rPr>
        <w:t>.</w:t>
      </w:r>
      <w:r w:rsidR="009E4B83">
        <w:rPr>
          <w:rFonts w:ascii="Times New Roman" w:hAnsi="Times New Roman" w:cs="Times New Roman"/>
          <w:sz w:val="24"/>
          <w:szCs w:val="24"/>
        </w:rPr>
        <w:t>”</w:t>
      </w:r>
      <w:r w:rsidR="005C7A49" w:rsidRPr="00086CBE">
        <w:rPr>
          <w:rFonts w:ascii="Times New Roman" w:hAnsi="Times New Roman" w:cs="Times New Roman"/>
          <w:sz w:val="24"/>
          <w:szCs w:val="24"/>
        </w:rPr>
        <w:t xml:space="preserve">  </w:t>
      </w:r>
      <w:r w:rsidR="00BD58DF" w:rsidRPr="00205D30">
        <w:rPr>
          <w:rFonts w:ascii="Times New Roman" w:hAnsi="Times New Roman" w:cs="Times New Roman"/>
          <w:i/>
          <w:sz w:val="24"/>
          <w:szCs w:val="24"/>
          <w:highlight w:val="yellow"/>
        </w:rPr>
        <w:t xml:space="preserve">[VERSION 2 of </w:t>
      </w:r>
      <w:r w:rsidR="00FC6E66">
        <w:rPr>
          <w:rFonts w:ascii="Times New Roman" w:hAnsi="Times New Roman" w:cs="Times New Roman"/>
          <w:i/>
          <w:sz w:val="24"/>
          <w:szCs w:val="24"/>
          <w:highlight w:val="yellow"/>
        </w:rPr>
        <w:t xml:space="preserve">next </w:t>
      </w:r>
      <w:r w:rsidR="00BD58DF" w:rsidRPr="00205D30">
        <w:rPr>
          <w:rFonts w:ascii="Times New Roman" w:hAnsi="Times New Roman" w:cs="Times New Roman"/>
          <w:i/>
          <w:sz w:val="24"/>
          <w:szCs w:val="24"/>
          <w:highlight w:val="yellow"/>
        </w:rPr>
        <w:t>sentence]</w:t>
      </w:r>
      <w:r w:rsidR="00BD58DF">
        <w:rPr>
          <w:rFonts w:ascii="Times New Roman" w:hAnsi="Times New Roman" w:cs="Times New Roman"/>
          <w:sz w:val="24"/>
          <w:szCs w:val="24"/>
        </w:rPr>
        <w:t>:</w:t>
      </w:r>
      <w:r w:rsidR="00205D30">
        <w:rPr>
          <w:rFonts w:ascii="Times New Roman" w:hAnsi="Times New Roman" w:cs="Times New Roman"/>
          <w:sz w:val="24"/>
          <w:szCs w:val="24"/>
        </w:rPr>
        <w:t xml:space="preserve"> </w:t>
      </w:r>
      <w:r w:rsidR="009E4B83">
        <w:rPr>
          <w:rFonts w:ascii="Times New Roman" w:hAnsi="Times New Roman" w:cs="Times New Roman"/>
          <w:sz w:val="24"/>
          <w:szCs w:val="24"/>
        </w:rPr>
        <w:t>“</w:t>
      </w:r>
      <w:r w:rsidR="00BD58DF" w:rsidRPr="00BD58DF">
        <w:rPr>
          <w:rFonts w:ascii="Times New Roman" w:hAnsi="Times New Roman" w:cs="Times New Roman"/>
          <w:sz w:val="24"/>
          <w:szCs w:val="24"/>
        </w:rPr>
        <w:t>It concludes that house mouse removal would have significant, long-term positive benefits to the ASSP populations on the SFI (DEIS pages 167, 197).</w:t>
      </w:r>
      <w:r w:rsidR="009E4B83">
        <w:rPr>
          <w:rFonts w:ascii="Times New Roman" w:hAnsi="Times New Roman" w:cs="Times New Roman"/>
          <w:sz w:val="24"/>
          <w:szCs w:val="24"/>
        </w:rPr>
        <w:t>”</w:t>
      </w:r>
      <w:r w:rsidR="00BD58DF" w:rsidRPr="00BD58DF">
        <w:rPr>
          <w:rFonts w:ascii="Times New Roman" w:hAnsi="Times New Roman" w:cs="Times New Roman"/>
          <w:sz w:val="24"/>
          <w:szCs w:val="24"/>
        </w:rPr>
        <w:t xml:space="preserve">  </w:t>
      </w:r>
      <w:commentRangeEnd w:id="8"/>
      <w:r w:rsidR="005654E6">
        <w:rPr>
          <w:rStyle w:val="CommentReference"/>
        </w:rPr>
        <w:commentReference w:id="8"/>
      </w:r>
      <w:r w:rsidR="00C85536" w:rsidRPr="00086CBE">
        <w:rPr>
          <w:rFonts w:ascii="Times New Roman" w:hAnsi="Times New Roman" w:cs="Times New Roman"/>
          <w:sz w:val="24"/>
          <w:szCs w:val="24"/>
        </w:rPr>
        <w:t>The Species Report evaluated th</w:t>
      </w:r>
      <w:r w:rsidR="00134CE4">
        <w:rPr>
          <w:rFonts w:ascii="Times New Roman" w:hAnsi="Times New Roman" w:cs="Times New Roman"/>
          <w:sz w:val="24"/>
          <w:szCs w:val="24"/>
        </w:rPr>
        <w:t>e</w:t>
      </w:r>
      <w:r w:rsidR="00C85536" w:rsidRPr="00086CBE">
        <w:rPr>
          <w:rFonts w:ascii="Times New Roman" w:hAnsi="Times New Roman" w:cs="Times New Roman"/>
          <w:sz w:val="24"/>
          <w:szCs w:val="24"/>
        </w:rPr>
        <w:t xml:space="preserve"> trend estimate</w:t>
      </w:r>
      <w:r w:rsidR="00134CE4">
        <w:rPr>
          <w:rFonts w:ascii="Times New Roman" w:hAnsi="Times New Roman" w:cs="Times New Roman"/>
          <w:sz w:val="24"/>
          <w:szCs w:val="24"/>
        </w:rPr>
        <w:t xml:space="preserve">s in Nur </w:t>
      </w:r>
      <w:r w:rsidR="00134CE4" w:rsidRPr="006C571A">
        <w:rPr>
          <w:rFonts w:ascii="Times New Roman" w:hAnsi="Times New Roman" w:cs="Times New Roman"/>
          <w:i/>
          <w:sz w:val="24"/>
          <w:szCs w:val="24"/>
        </w:rPr>
        <w:t>et al</w:t>
      </w:r>
      <w:r w:rsidR="00134CE4">
        <w:rPr>
          <w:rFonts w:ascii="Times New Roman" w:hAnsi="Times New Roman" w:cs="Times New Roman"/>
          <w:sz w:val="24"/>
          <w:szCs w:val="24"/>
        </w:rPr>
        <w:t>. (2013)</w:t>
      </w:r>
      <w:r w:rsidR="00C85536" w:rsidRPr="00086CBE">
        <w:rPr>
          <w:rFonts w:ascii="Times New Roman" w:hAnsi="Times New Roman" w:cs="Times New Roman"/>
          <w:sz w:val="24"/>
          <w:szCs w:val="24"/>
        </w:rPr>
        <w:t xml:space="preserve">, and concluded that </w:t>
      </w:r>
      <w:r w:rsidR="00F70330">
        <w:rPr>
          <w:rFonts w:ascii="Times New Roman" w:hAnsi="Times New Roman" w:cs="Times New Roman"/>
          <w:sz w:val="24"/>
          <w:szCs w:val="24"/>
        </w:rPr>
        <w:t xml:space="preserve">while </w:t>
      </w:r>
      <w:r w:rsidR="00F70330" w:rsidRPr="00F70330">
        <w:rPr>
          <w:rFonts w:ascii="Times New Roman" w:hAnsi="Times New Roman" w:cs="Times New Roman"/>
          <w:sz w:val="24"/>
          <w:szCs w:val="24"/>
        </w:rPr>
        <w:t>the population is currently experiencing fluctuations due to various factors, including avian predation</w:t>
      </w:r>
      <w:r w:rsidR="00F70330">
        <w:rPr>
          <w:rFonts w:ascii="Times New Roman" w:hAnsi="Times New Roman" w:cs="Times New Roman"/>
          <w:sz w:val="24"/>
          <w:szCs w:val="24"/>
        </w:rPr>
        <w:t>,</w:t>
      </w:r>
      <w:r w:rsidR="00F70330" w:rsidRPr="00F70330">
        <w:rPr>
          <w:rFonts w:ascii="Times New Roman" w:hAnsi="Times New Roman" w:cs="Times New Roman"/>
          <w:sz w:val="24"/>
          <w:szCs w:val="24"/>
        </w:rPr>
        <w:t xml:space="preserve"> there is no consistent </w:t>
      </w:r>
      <w:r w:rsidR="001F5715">
        <w:rPr>
          <w:rFonts w:ascii="Times New Roman" w:hAnsi="Times New Roman" w:cs="Times New Roman"/>
          <w:b/>
          <w:sz w:val="24"/>
          <w:szCs w:val="24"/>
        </w:rPr>
        <w:t>long-</w:t>
      </w:r>
      <w:r w:rsidR="00F70330" w:rsidRPr="002118FB">
        <w:rPr>
          <w:rFonts w:ascii="Times New Roman" w:hAnsi="Times New Roman" w:cs="Times New Roman"/>
          <w:b/>
          <w:sz w:val="24"/>
          <w:szCs w:val="24"/>
        </w:rPr>
        <w:t>term</w:t>
      </w:r>
      <w:r w:rsidR="00F70330" w:rsidRPr="00F70330">
        <w:rPr>
          <w:rFonts w:ascii="Times New Roman" w:hAnsi="Times New Roman" w:cs="Times New Roman"/>
          <w:sz w:val="24"/>
          <w:szCs w:val="24"/>
        </w:rPr>
        <w:t xml:space="preserve"> trend in the species’ population nesting on </w:t>
      </w:r>
      <w:r w:rsidR="00F70330">
        <w:rPr>
          <w:rFonts w:ascii="Times New Roman" w:hAnsi="Times New Roman" w:cs="Times New Roman"/>
          <w:sz w:val="24"/>
          <w:szCs w:val="24"/>
        </w:rPr>
        <w:t>SFI.</w:t>
      </w:r>
      <w:r w:rsidR="00131C82" w:rsidRPr="00086CBE">
        <w:rPr>
          <w:rFonts w:ascii="Times New Roman" w:hAnsi="Times New Roman" w:cs="Times New Roman"/>
          <w:sz w:val="24"/>
          <w:szCs w:val="24"/>
        </w:rPr>
        <w:t xml:space="preserve"> </w:t>
      </w:r>
    </w:p>
    <w:p w:rsidR="00086CBE" w:rsidRPr="005908CA" w:rsidRDefault="003B2C73" w:rsidP="00086CBE">
      <w:pPr>
        <w:pStyle w:val="ListParagraph"/>
        <w:numPr>
          <w:ilvl w:val="0"/>
          <w:numId w:val="3"/>
        </w:numPr>
        <w:rPr>
          <w:rFonts w:ascii="Times New Roman" w:hAnsi="Times New Roman" w:cs="Times New Roman"/>
          <w:i/>
          <w:sz w:val="24"/>
          <w:szCs w:val="24"/>
        </w:rPr>
      </w:pPr>
      <w:r w:rsidRPr="00086CBE">
        <w:rPr>
          <w:rFonts w:ascii="Times New Roman" w:hAnsi="Times New Roman" w:cs="Times New Roman"/>
          <w:sz w:val="24"/>
          <w:szCs w:val="24"/>
        </w:rPr>
        <w:t xml:space="preserve">Because it is </w:t>
      </w:r>
      <w:r w:rsidR="00E12A60" w:rsidRPr="00086CBE">
        <w:rPr>
          <w:rFonts w:ascii="Times New Roman" w:hAnsi="Times New Roman" w:cs="Times New Roman"/>
          <w:sz w:val="24"/>
          <w:szCs w:val="24"/>
        </w:rPr>
        <w:t xml:space="preserve">critical of some </w:t>
      </w:r>
      <w:r w:rsidRPr="00086CBE">
        <w:rPr>
          <w:rFonts w:ascii="Times New Roman" w:hAnsi="Times New Roman" w:cs="Times New Roman"/>
          <w:sz w:val="24"/>
          <w:szCs w:val="24"/>
        </w:rPr>
        <w:t xml:space="preserve">aspects </w:t>
      </w:r>
      <w:r w:rsidR="0019104E">
        <w:rPr>
          <w:rFonts w:ascii="Times New Roman" w:hAnsi="Times New Roman" w:cs="Times New Roman"/>
          <w:sz w:val="24"/>
          <w:szCs w:val="24"/>
        </w:rPr>
        <w:t xml:space="preserve">of </w:t>
      </w:r>
      <w:r w:rsidR="00E12A60" w:rsidRPr="00086CBE">
        <w:rPr>
          <w:rFonts w:ascii="Times New Roman" w:hAnsi="Times New Roman" w:cs="Times New Roman"/>
          <w:sz w:val="24"/>
          <w:szCs w:val="24"/>
        </w:rPr>
        <w:t xml:space="preserve">Nur </w:t>
      </w:r>
      <w:r w:rsidR="00E12A60" w:rsidRPr="006C571A">
        <w:rPr>
          <w:rFonts w:ascii="Times New Roman" w:hAnsi="Times New Roman" w:cs="Times New Roman"/>
          <w:i/>
          <w:sz w:val="24"/>
          <w:szCs w:val="24"/>
        </w:rPr>
        <w:t>et al</w:t>
      </w:r>
      <w:r w:rsidR="00E12A60" w:rsidRPr="00086CBE">
        <w:rPr>
          <w:rFonts w:ascii="Times New Roman" w:hAnsi="Times New Roman" w:cs="Times New Roman"/>
          <w:sz w:val="24"/>
          <w:szCs w:val="24"/>
        </w:rPr>
        <w:t xml:space="preserve">. (2013), </w:t>
      </w:r>
      <w:r w:rsidR="008F4F18" w:rsidRPr="00086CBE">
        <w:rPr>
          <w:rFonts w:ascii="Times New Roman" w:hAnsi="Times New Roman" w:cs="Times New Roman"/>
          <w:sz w:val="24"/>
          <w:szCs w:val="24"/>
        </w:rPr>
        <w:t>t</w:t>
      </w:r>
      <w:r w:rsidR="00E12A60" w:rsidRPr="00086CBE">
        <w:rPr>
          <w:rFonts w:ascii="Times New Roman" w:hAnsi="Times New Roman" w:cs="Times New Roman"/>
          <w:sz w:val="24"/>
          <w:szCs w:val="24"/>
        </w:rPr>
        <w:t xml:space="preserve">he Species Report </w:t>
      </w:r>
      <w:r w:rsidR="008F4F18" w:rsidRPr="00086CBE">
        <w:rPr>
          <w:rFonts w:ascii="Times New Roman" w:hAnsi="Times New Roman" w:cs="Times New Roman"/>
          <w:sz w:val="24"/>
          <w:szCs w:val="24"/>
        </w:rPr>
        <w:t xml:space="preserve">could be interpreted as questioning the validity of their analyses, and of the </w:t>
      </w:r>
      <w:r w:rsidR="005C7A49" w:rsidRPr="00086CBE">
        <w:rPr>
          <w:rFonts w:ascii="Times New Roman" w:hAnsi="Times New Roman" w:cs="Times New Roman"/>
          <w:sz w:val="24"/>
          <w:szCs w:val="24"/>
        </w:rPr>
        <w:t xml:space="preserve">likely </w:t>
      </w:r>
      <w:r w:rsidR="008F4F18" w:rsidRPr="00086CBE">
        <w:rPr>
          <w:rFonts w:ascii="Times New Roman" w:hAnsi="Times New Roman" w:cs="Times New Roman"/>
          <w:sz w:val="24"/>
          <w:szCs w:val="24"/>
        </w:rPr>
        <w:t xml:space="preserve">benefits of house mouse removal. </w:t>
      </w:r>
    </w:p>
    <w:p w:rsidR="005908CA" w:rsidRPr="00E505CD" w:rsidRDefault="005908CA" w:rsidP="005908CA">
      <w:pPr>
        <w:pStyle w:val="ListParagraph"/>
        <w:rPr>
          <w:rFonts w:ascii="Times New Roman" w:hAnsi="Times New Roman" w:cs="Times New Roman"/>
          <w:sz w:val="24"/>
          <w:szCs w:val="24"/>
        </w:rPr>
      </w:pPr>
    </w:p>
    <w:p w:rsidR="00987E2F" w:rsidRPr="00987E2F" w:rsidRDefault="00987E2F" w:rsidP="00AD2A55">
      <w:pPr>
        <w:rPr>
          <w:rFonts w:ascii="Times New Roman" w:hAnsi="Times New Roman" w:cs="Times New Roman"/>
          <w:sz w:val="24"/>
          <w:szCs w:val="24"/>
        </w:rPr>
      </w:pPr>
      <w:r w:rsidRPr="00987E2F">
        <w:rPr>
          <w:rFonts w:ascii="Times New Roman" w:hAnsi="Times New Roman" w:cs="Times New Roman"/>
          <w:sz w:val="24"/>
          <w:szCs w:val="24"/>
        </w:rPr>
        <w:t xml:space="preserve">After careful consideration of the Nur el al. </w:t>
      </w:r>
      <w:ins w:id="9" w:author="Gerry McChesney" w:date="2013-09-12T16:35:00Z">
        <w:r w:rsidR="00C04F96">
          <w:rPr>
            <w:rFonts w:ascii="Times New Roman" w:hAnsi="Times New Roman" w:cs="Times New Roman"/>
            <w:sz w:val="24"/>
            <w:szCs w:val="24"/>
          </w:rPr>
          <w:t>(</w:t>
        </w:r>
      </w:ins>
      <w:r w:rsidRPr="00987E2F">
        <w:rPr>
          <w:rFonts w:ascii="Times New Roman" w:hAnsi="Times New Roman" w:cs="Times New Roman"/>
          <w:sz w:val="24"/>
          <w:szCs w:val="24"/>
        </w:rPr>
        <w:t>2013</w:t>
      </w:r>
      <w:ins w:id="10" w:author="Gerry McChesney" w:date="2013-09-12T16:35:00Z">
        <w:r w:rsidR="00C04F96">
          <w:rPr>
            <w:rFonts w:ascii="Times New Roman" w:hAnsi="Times New Roman" w:cs="Times New Roman"/>
            <w:sz w:val="24"/>
            <w:szCs w:val="24"/>
          </w:rPr>
          <w:t>) report</w:t>
        </w:r>
      </w:ins>
      <w:r w:rsidRPr="00987E2F">
        <w:rPr>
          <w:rFonts w:ascii="Times New Roman" w:hAnsi="Times New Roman" w:cs="Times New Roman"/>
          <w:sz w:val="24"/>
          <w:szCs w:val="24"/>
        </w:rPr>
        <w:t xml:space="preserve"> and extensive discussion between Ecological Services and Refuges staff, the Service has determined that the following conclusions can be drawn from the report.</w:t>
      </w:r>
    </w:p>
    <w:p w:rsidR="00F17F4A" w:rsidRDefault="009911BC" w:rsidP="00AD2A55">
      <w:pPr>
        <w:rPr>
          <w:rFonts w:ascii="Times New Roman" w:hAnsi="Times New Roman" w:cs="Times New Roman"/>
          <w:sz w:val="24"/>
          <w:szCs w:val="24"/>
        </w:rPr>
      </w:pPr>
      <w:r w:rsidRPr="009911BC">
        <w:rPr>
          <w:rFonts w:ascii="Times New Roman" w:hAnsi="Times New Roman" w:cs="Times New Roman"/>
          <w:i/>
          <w:sz w:val="24"/>
          <w:szCs w:val="24"/>
        </w:rPr>
        <w:t>A</w:t>
      </w:r>
      <w:r w:rsidR="00EA610B">
        <w:rPr>
          <w:rFonts w:ascii="Times New Roman" w:hAnsi="Times New Roman" w:cs="Times New Roman"/>
          <w:i/>
          <w:sz w:val="24"/>
          <w:szCs w:val="24"/>
        </w:rPr>
        <w:t>shy storm-petrel</w:t>
      </w:r>
      <w:r w:rsidRPr="009911BC">
        <w:rPr>
          <w:rFonts w:ascii="Times New Roman" w:hAnsi="Times New Roman" w:cs="Times New Roman"/>
          <w:i/>
          <w:sz w:val="24"/>
          <w:szCs w:val="24"/>
        </w:rPr>
        <w:t xml:space="preserve"> population trends</w:t>
      </w:r>
      <w:r>
        <w:rPr>
          <w:rFonts w:ascii="Times New Roman" w:hAnsi="Times New Roman" w:cs="Times New Roman"/>
          <w:sz w:val="24"/>
          <w:szCs w:val="24"/>
        </w:rPr>
        <w:t xml:space="preserve">.  </w:t>
      </w:r>
      <w:r w:rsidR="00281691">
        <w:rPr>
          <w:rFonts w:ascii="Times New Roman" w:hAnsi="Times New Roman" w:cs="Times New Roman"/>
          <w:sz w:val="24"/>
          <w:szCs w:val="24"/>
        </w:rPr>
        <w:t xml:space="preserve">As stated in the Nur </w:t>
      </w:r>
      <w:r w:rsidR="00281691" w:rsidRPr="006C571A">
        <w:rPr>
          <w:rFonts w:ascii="Times New Roman" w:hAnsi="Times New Roman" w:cs="Times New Roman"/>
          <w:i/>
          <w:sz w:val="24"/>
          <w:szCs w:val="24"/>
        </w:rPr>
        <w:t>et al</w:t>
      </w:r>
      <w:r w:rsidR="00281691">
        <w:rPr>
          <w:rFonts w:ascii="Times New Roman" w:hAnsi="Times New Roman" w:cs="Times New Roman"/>
          <w:sz w:val="24"/>
          <w:szCs w:val="24"/>
        </w:rPr>
        <w:t>. (2013) report, w</w:t>
      </w:r>
      <w:r w:rsidR="00585C84">
        <w:rPr>
          <w:rFonts w:ascii="Times New Roman" w:hAnsi="Times New Roman" w:cs="Times New Roman"/>
          <w:sz w:val="24"/>
          <w:szCs w:val="24"/>
        </w:rPr>
        <w:t xml:space="preserve">e </w:t>
      </w:r>
      <w:r w:rsidR="00033069">
        <w:rPr>
          <w:rFonts w:ascii="Times New Roman" w:hAnsi="Times New Roman" w:cs="Times New Roman"/>
          <w:sz w:val="24"/>
          <w:szCs w:val="24"/>
        </w:rPr>
        <w:t xml:space="preserve">find </w:t>
      </w:r>
      <w:r w:rsidR="00585C84">
        <w:rPr>
          <w:rFonts w:ascii="Times New Roman" w:hAnsi="Times New Roman" w:cs="Times New Roman"/>
          <w:sz w:val="24"/>
          <w:szCs w:val="24"/>
        </w:rPr>
        <w:t xml:space="preserve">that </w:t>
      </w:r>
      <w:r w:rsidR="003C1D12">
        <w:rPr>
          <w:rFonts w:ascii="Times New Roman" w:hAnsi="Times New Roman" w:cs="Times New Roman"/>
          <w:sz w:val="24"/>
          <w:szCs w:val="24"/>
        </w:rPr>
        <w:t xml:space="preserve">the </w:t>
      </w:r>
      <w:r w:rsidR="00C812A5">
        <w:rPr>
          <w:rFonts w:ascii="Times New Roman" w:hAnsi="Times New Roman" w:cs="Times New Roman"/>
          <w:sz w:val="24"/>
          <w:szCs w:val="24"/>
        </w:rPr>
        <w:t xml:space="preserve">ashy storm-petrel </w:t>
      </w:r>
      <w:r w:rsidR="00C94739">
        <w:rPr>
          <w:rFonts w:ascii="Times New Roman" w:hAnsi="Times New Roman" w:cs="Times New Roman"/>
          <w:sz w:val="24"/>
          <w:szCs w:val="24"/>
        </w:rPr>
        <w:t>population trend</w:t>
      </w:r>
      <w:r w:rsidR="003C1D12">
        <w:rPr>
          <w:rFonts w:ascii="Times New Roman" w:hAnsi="Times New Roman" w:cs="Times New Roman"/>
          <w:sz w:val="24"/>
          <w:szCs w:val="24"/>
        </w:rPr>
        <w:t xml:space="preserve"> estimate</w:t>
      </w:r>
      <w:r w:rsidR="00C94739">
        <w:rPr>
          <w:rFonts w:ascii="Times New Roman" w:hAnsi="Times New Roman" w:cs="Times New Roman"/>
          <w:sz w:val="24"/>
          <w:szCs w:val="24"/>
        </w:rPr>
        <w:t xml:space="preserve">s in Nur </w:t>
      </w:r>
      <w:r w:rsidR="00C94739" w:rsidRPr="00C94739">
        <w:rPr>
          <w:rFonts w:ascii="Times New Roman" w:hAnsi="Times New Roman" w:cs="Times New Roman"/>
          <w:i/>
          <w:sz w:val="24"/>
          <w:szCs w:val="24"/>
        </w:rPr>
        <w:t>et al</w:t>
      </w:r>
      <w:r w:rsidR="00C94739">
        <w:rPr>
          <w:rFonts w:ascii="Times New Roman" w:hAnsi="Times New Roman" w:cs="Times New Roman"/>
          <w:sz w:val="24"/>
          <w:szCs w:val="24"/>
        </w:rPr>
        <w:t>. (20</w:t>
      </w:r>
      <w:r w:rsidR="003E4B03">
        <w:rPr>
          <w:rFonts w:ascii="Times New Roman" w:hAnsi="Times New Roman" w:cs="Times New Roman"/>
          <w:sz w:val="24"/>
          <w:szCs w:val="24"/>
        </w:rPr>
        <w:t xml:space="preserve">13), including the 7.19 percent </w:t>
      </w:r>
      <w:r w:rsidR="009F2203">
        <w:rPr>
          <w:rFonts w:ascii="Times New Roman" w:hAnsi="Times New Roman" w:cs="Times New Roman"/>
          <w:sz w:val="24"/>
          <w:szCs w:val="24"/>
        </w:rPr>
        <w:t>value</w:t>
      </w:r>
      <w:r w:rsidR="00C94739">
        <w:rPr>
          <w:rFonts w:ascii="Times New Roman" w:hAnsi="Times New Roman" w:cs="Times New Roman"/>
          <w:sz w:val="24"/>
          <w:szCs w:val="24"/>
        </w:rPr>
        <w:t>,</w:t>
      </w:r>
      <w:r w:rsidR="003C1D12">
        <w:rPr>
          <w:rFonts w:ascii="Times New Roman" w:hAnsi="Times New Roman" w:cs="Times New Roman"/>
          <w:sz w:val="24"/>
          <w:szCs w:val="24"/>
        </w:rPr>
        <w:t xml:space="preserve"> should be interpreted cautiously.  </w:t>
      </w:r>
      <w:r w:rsidR="00E50EC8">
        <w:rPr>
          <w:rFonts w:ascii="Times New Roman" w:hAnsi="Times New Roman" w:cs="Times New Roman"/>
          <w:sz w:val="24"/>
          <w:szCs w:val="24"/>
        </w:rPr>
        <w:t xml:space="preserve">The study was not designed to </w:t>
      </w:r>
      <w:r w:rsidR="00C812A5">
        <w:rPr>
          <w:rFonts w:ascii="Times New Roman" w:hAnsi="Times New Roman" w:cs="Times New Roman"/>
          <w:sz w:val="24"/>
          <w:szCs w:val="24"/>
        </w:rPr>
        <w:t>examine population trends</w:t>
      </w:r>
      <w:r w:rsidR="00AD3F59">
        <w:rPr>
          <w:rFonts w:ascii="Times New Roman" w:hAnsi="Times New Roman" w:cs="Times New Roman"/>
          <w:sz w:val="24"/>
          <w:szCs w:val="24"/>
        </w:rPr>
        <w:t>,</w:t>
      </w:r>
      <w:r w:rsidR="00C812A5">
        <w:rPr>
          <w:rFonts w:ascii="Times New Roman" w:hAnsi="Times New Roman" w:cs="Times New Roman"/>
          <w:sz w:val="24"/>
          <w:szCs w:val="24"/>
        </w:rPr>
        <w:t xml:space="preserve"> but to examine the recent impacts of burrowing owl predation on ashy storm-petrels and project potential future population trajectories if the most </w:t>
      </w:r>
      <w:r w:rsidR="00C812A5" w:rsidRPr="005C1FF4">
        <w:rPr>
          <w:rFonts w:ascii="Times New Roman" w:hAnsi="Times New Roman" w:cs="Times New Roman"/>
          <w:sz w:val="24"/>
          <w:szCs w:val="24"/>
        </w:rPr>
        <w:t xml:space="preserve">recent </w:t>
      </w:r>
      <w:r w:rsidR="00D82751" w:rsidRPr="005C1FF4">
        <w:rPr>
          <w:rFonts w:ascii="Times New Roman" w:hAnsi="Times New Roman" w:cs="Times New Roman"/>
          <w:sz w:val="24"/>
          <w:szCs w:val="24"/>
        </w:rPr>
        <w:t>conditions were</w:t>
      </w:r>
      <w:r w:rsidR="00C812A5" w:rsidRPr="005C1FF4">
        <w:rPr>
          <w:rFonts w:ascii="Times New Roman" w:hAnsi="Times New Roman" w:cs="Times New Roman"/>
          <w:sz w:val="24"/>
          <w:szCs w:val="24"/>
        </w:rPr>
        <w:t xml:space="preserve"> </w:t>
      </w:r>
      <w:r w:rsidR="00C812A5">
        <w:rPr>
          <w:rFonts w:ascii="Times New Roman" w:hAnsi="Times New Roman" w:cs="Times New Roman"/>
          <w:sz w:val="24"/>
          <w:szCs w:val="24"/>
        </w:rPr>
        <w:t xml:space="preserve">to continue. </w:t>
      </w:r>
      <w:r w:rsidR="00E50EC8">
        <w:rPr>
          <w:rFonts w:ascii="Times New Roman" w:hAnsi="Times New Roman" w:cs="Times New Roman"/>
          <w:sz w:val="24"/>
          <w:szCs w:val="24"/>
        </w:rPr>
        <w:t xml:space="preserve"> In addition to being subject to </w:t>
      </w:r>
      <w:r w:rsidR="00E50EC8" w:rsidRPr="00450C11">
        <w:rPr>
          <w:rFonts w:ascii="Times New Roman" w:hAnsi="Times New Roman" w:cs="Times New Roman"/>
          <w:sz w:val="24"/>
          <w:szCs w:val="24"/>
        </w:rPr>
        <w:t>model uncertainty</w:t>
      </w:r>
      <w:r w:rsidR="00E50EC8">
        <w:rPr>
          <w:rFonts w:ascii="Times New Roman" w:hAnsi="Times New Roman" w:cs="Times New Roman"/>
          <w:sz w:val="24"/>
          <w:szCs w:val="24"/>
        </w:rPr>
        <w:t xml:space="preserve"> and </w:t>
      </w:r>
      <w:r w:rsidR="00E50EC8" w:rsidRPr="00450C11">
        <w:rPr>
          <w:rFonts w:ascii="Times New Roman" w:hAnsi="Times New Roman" w:cs="Times New Roman"/>
          <w:sz w:val="24"/>
          <w:szCs w:val="24"/>
        </w:rPr>
        <w:t xml:space="preserve">uncertainty about future conditions and trends, </w:t>
      </w:r>
      <w:r w:rsidR="00E50EC8">
        <w:rPr>
          <w:rFonts w:ascii="Times New Roman" w:hAnsi="Times New Roman" w:cs="Times New Roman"/>
          <w:sz w:val="24"/>
          <w:szCs w:val="24"/>
        </w:rPr>
        <w:t xml:space="preserve">the trend estimates in Nur </w:t>
      </w:r>
      <w:r w:rsidR="00E50EC8" w:rsidRPr="002A681D">
        <w:rPr>
          <w:rFonts w:ascii="Times New Roman" w:hAnsi="Times New Roman" w:cs="Times New Roman"/>
          <w:i/>
          <w:sz w:val="24"/>
          <w:szCs w:val="24"/>
        </w:rPr>
        <w:t>et al</w:t>
      </w:r>
      <w:r w:rsidR="00E50EC8">
        <w:rPr>
          <w:rFonts w:ascii="Times New Roman" w:hAnsi="Times New Roman" w:cs="Times New Roman"/>
          <w:sz w:val="24"/>
          <w:szCs w:val="24"/>
        </w:rPr>
        <w:t xml:space="preserve">. (2013) are based on recent, relatively short-term (2007-2012) </w:t>
      </w:r>
      <w:r w:rsidR="00C812A5">
        <w:rPr>
          <w:rFonts w:ascii="Times New Roman" w:hAnsi="Times New Roman" w:cs="Times New Roman"/>
          <w:sz w:val="24"/>
          <w:szCs w:val="24"/>
        </w:rPr>
        <w:t xml:space="preserve">ashy storm-petrel </w:t>
      </w:r>
      <w:r w:rsidR="00E50EC8">
        <w:rPr>
          <w:rFonts w:ascii="Times New Roman" w:hAnsi="Times New Roman" w:cs="Times New Roman"/>
          <w:sz w:val="24"/>
          <w:szCs w:val="24"/>
        </w:rPr>
        <w:t xml:space="preserve">population index numbers.  Nur </w:t>
      </w:r>
      <w:r w:rsidR="00E50EC8" w:rsidRPr="006A39D7">
        <w:rPr>
          <w:rFonts w:ascii="Times New Roman" w:hAnsi="Times New Roman" w:cs="Times New Roman"/>
          <w:i/>
          <w:sz w:val="24"/>
          <w:szCs w:val="24"/>
        </w:rPr>
        <w:t>et al</w:t>
      </w:r>
      <w:r w:rsidR="00E50EC8">
        <w:rPr>
          <w:rFonts w:ascii="Times New Roman" w:hAnsi="Times New Roman" w:cs="Times New Roman"/>
          <w:sz w:val="24"/>
          <w:szCs w:val="24"/>
        </w:rPr>
        <w:t xml:space="preserve">. (2013) recognized the uncertainties, and thus evaluated several </w:t>
      </w:r>
      <w:r w:rsidR="00E50EC8" w:rsidRPr="00450C11">
        <w:rPr>
          <w:rFonts w:ascii="Times New Roman" w:hAnsi="Times New Roman" w:cs="Times New Roman"/>
          <w:sz w:val="24"/>
          <w:szCs w:val="24"/>
        </w:rPr>
        <w:t xml:space="preserve">scenarios </w:t>
      </w:r>
      <w:r w:rsidR="00E50EC8">
        <w:rPr>
          <w:rFonts w:ascii="Times New Roman" w:hAnsi="Times New Roman" w:cs="Times New Roman"/>
          <w:sz w:val="24"/>
          <w:szCs w:val="24"/>
        </w:rPr>
        <w:t xml:space="preserve">of potential </w:t>
      </w:r>
      <w:r w:rsidR="00E50EC8" w:rsidRPr="00450C11">
        <w:rPr>
          <w:rFonts w:ascii="Times New Roman" w:hAnsi="Times New Roman" w:cs="Times New Roman"/>
          <w:sz w:val="24"/>
          <w:szCs w:val="24"/>
        </w:rPr>
        <w:t xml:space="preserve">future </w:t>
      </w:r>
      <w:r w:rsidR="00E50EC8">
        <w:rPr>
          <w:rFonts w:ascii="Times New Roman" w:hAnsi="Times New Roman" w:cs="Times New Roman"/>
          <w:sz w:val="24"/>
          <w:szCs w:val="24"/>
        </w:rPr>
        <w:t xml:space="preserve">ASSP </w:t>
      </w:r>
      <w:r w:rsidR="00E50EC8" w:rsidRPr="00450C11">
        <w:rPr>
          <w:rFonts w:ascii="Times New Roman" w:hAnsi="Times New Roman" w:cs="Times New Roman"/>
          <w:sz w:val="24"/>
          <w:szCs w:val="24"/>
        </w:rPr>
        <w:t xml:space="preserve">population trends.  </w:t>
      </w:r>
      <w:r w:rsidR="000517F9">
        <w:rPr>
          <w:rFonts w:ascii="Times New Roman" w:hAnsi="Times New Roman" w:cs="Times New Roman"/>
          <w:sz w:val="24"/>
          <w:szCs w:val="24"/>
        </w:rPr>
        <w:t xml:space="preserve">While </w:t>
      </w:r>
      <w:r w:rsidR="004A5B22">
        <w:rPr>
          <w:rFonts w:ascii="Times New Roman" w:hAnsi="Times New Roman" w:cs="Times New Roman"/>
          <w:sz w:val="24"/>
          <w:szCs w:val="24"/>
        </w:rPr>
        <w:t xml:space="preserve">the shorter </w:t>
      </w:r>
      <w:r w:rsidR="00F03AF5">
        <w:rPr>
          <w:rFonts w:ascii="Times New Roman" w:hAnsi="Times New Roman" w:cs="Times New Roman"/>
          <w:sz w:val="24"/>
          <w:szCs w:val="24"/>
        </w:rPr>
        <w:t xml:space="preserve">analytic </w:t>
      </w:r>
      <w:r w:rsidR="000517F9">
        <w:rPr>
          <w:rFonts w:ascii="Times New Roman" w:hAnsi="Times New Roman" w:cs="Times New Roman"/>
          <w:sz w:val="24"/>
          <w:szCs w:val="24"/>
        </w:rPr>
        <w:t xml:space="preserve">time-frame </w:t>
      </w:r>
      <w:r w:rsidR="0031249E">
        <w:rPr>
          <w:rFonts w:ascii="Times New Roman" w:hAnsi="Times New Roman" w:cs="Times New Roman"/>
          <w:sz w:val="24"/>
          <w:szCs w:val="24"/>
        </w:rPr>
        <w:t xml:space="preserve">is useful </w:t>
      </w:r>
      <w:r w:rsidR="000517F9">
        <w:rPr>
          <w:rFonts w:ascii="Times New Roman" w:hAnsi="Times New Roman" w:cs="Times New Roman"/>
          <w:sz w:val="24"/>
          <w:szCs w:val="24"/>
        </w:rPr>
        <w:t xml:space="preserve">for comparing </w:t>
      </w:r>
      <w:r w:rsidR="002504AC">
        <w:rPr>
          <w:rFonts w:ascii="Times New Roman" w:hAnsi="Times New Roman" w:cs="Times New Roman"/>
          <w:sz w:val="24"/>
          <w:szCs w:val="24"/>
        </w:rPr>
        <w:t xml:space="preserve">effects of near-future </w:t>
      </w:r>
      <w:r w:rsidR="000517F9">
        <w:rPr>
          <w:rFonts w:ascii="Times New Roman" w:hAnsi="Times New Roman" w:cs="Times New Roman"/>
          <w:sz w:val="24"/>
          <w:szCs w:val="24"/>
        </w:rPr>
        <w:t xml:space="preserve">management </w:t>
      </w:r>
      <w:r w:rsidR="002504AC">
        <w:rPr>
          <w:rFonts w:ascii="Times New Roman" w:hAnsi="Times New Roman" w:cs="Times New Roman"/>
          <w:sz w:val="24"/>
          <w:szCs w:val="24"/>
        </w:rPr>
        <w:t xml:space="preserve">alternatives </w:t>
      </w:r>
      <w:r w:rsidR="000517F9">
        <w:rPr>
          <w:rFonts w:ascii="Times New Roman" w:hAnsi="Times New Roman" w:cs="Times New Roman"/>
          <w:sz w:val="24"/>
          <w:szCs w:val="24"/>
        </w:rPr>
        <w:t xml:space="preserve">for SFI, </w:t>
      </w:r>
      <w:r w:rsidR="009A2295">
        <w:rPr>
          <w:rFonts w:ascii="Times New Roman" w:hAnsi="Times New Roman" w:cs="Times New Roman"/>
          <w:sz w:val="24"/>
          <w:szCs w:val="24"/>
        </w:rPr>
        <w:t xml:space="preserve">as was done in the DEIS, </w:t>
      </w:r>
      <w:r w:rsidR="00B274DD">
        <w:rPr>
          <w:rFonts w:ascii="Times New Roman" w:hAnsi="Times New Roman" w:cs="Times New Roman"/>
          <w:sz w:val="24"/>
          <w:szCs w:val="24"/>
        </w:rPr>
        <w:t xml:space="preserve">use of </w:t>
      </w:r>
      <w:r w:rsidR="005B7FDF">
        <w:rPr>
          <w:rFonts w:ascii="Times New Roman" w:hAnsi="Times New Roman" w:cs="Times New Roman"/>
          <w:sz w:val="24"/>
          <w:szCs w:val="24"/>
        </w:rPr>
        <w:t xml:space="preserve">population </w:t>
      </w:r>
      <w:r w:rsidR="00B274DD">
        <w:rPr>
          <w:rFonts w:ascii="Times New Roman" w:hAnsi="Times New Roman" w:cs="Times New Roman"/>
          <w:sz w:val="24"/>
          <w:szCs w:val="24"/>
        </w:rPr>
        <w:t xml:space="preserve">data from a longer time period is more appropriate for evaluating the conservation status and </w:t>
      </w:r>
      <w:r w:rsidR="004A3D64">
        <w:rPr>
          <w:rFonts w:ascii="Times New Roman" w:hAnsi="Times New Roman" w:cs="Times New Roman"/>
          <w:sz w:val="24"/>
          <w:szCs w:val="24"/>
        </w:rPr>
        <w:t xml:space="preserve">risk </w:t>
      </w:r>
      <w:r w:rsidR="00B274DD">
        <w:rPr>
          <w:rFonts w:ascii="Times New Roman" w:hAnsi="Times New Roman" w:cs="Times New Roman"/>
          <w:sz w:val="24"/>
          <w:szCs w:val="24"/>
        </w:rPr>
        <w:t xml:space="preserve">of extinction for the species, as was done in the Species Report.  </w:t>
      </w:r>
      <w:ins w:id="11" w:author="Gerry McChesney" w:date="2013-09-12T16:37:00Z">
        <w:r w:rsidR="00C04F96">
          <w:rPr>
            <w:rFonts w:ascii="Times New Roman" w:hAnsi="Times New Roman" w:cs="Times New Roman"/>
            <w:sz w:val="24"/>
            <w:szCs w:val="24"/>
          </w:rPr>
          <w:t xml:space="preserve">In addition, </w:t>
        </w:r>
      </w:ins>
      <w:proofErr w:type="spellStart"/>
      <w:r w:rsidR="00B274DD">
        <w:rPr>
          <w:rFonts w:ascii="Times New Roman" w:hAnsi="Times New Roman" w:cs="Times New Roman"/>
          <w:sz w:val="24"/>
          <w:szCs w:val="24"/>
        </w:rPr>
        <w:t>Nur</w:t>
      </w:r>
      <w:proofErr w:type="spellEnd"/>
      <w:r w:rsidR="00B274DD">
        <w:rPr>
          <w:rFonts w:ascii="Times New Roman" w:hAnsi="Times New Roman" w:cs="Times New Roman"/>
          <w:sz w:val="24"/>
          <w:szCs w:val="24"/>
        </w:rPr>
        <w:t xml:space="preserve"> </w:t>
      </w:r>
      <w:r w:rsidR="00B274DD" w:rsidRPr="00C038DB">
        <w:rPr>
          <w:rFonts w:ascii="Times New Roman" w:hAnsi="Times New Roman" w:cs="Times New Roman"/>
          <w:i/>
          <w:sz w:val="24"/>
          <w:szCs w:val="24"/>
        </w:rPr>
        <w:t>et al</w:t>
      </w:r>
      <w:r w:rsidR="00B274DD">
        <w:rPr>
          <w:rFonts w:ascii="Times New Roman" w:hAnsi="Times New Roman" w:cs="Times New Roman"/>
          <w:sz w:val="24"/>
          <w:szCs w:val="24"/>
        </w:rPr>
        <w:t xml:space="preserve">. (2013) </w:t>
      </w:r>
      <w:commentRangeStart w:id="12"/>
      <w:ins w:id="13" w:author="Gerry McChesney" w:date="2013-09-12T16:38:00Z">
        <w:r w:rsidR="00C04F96">
          <w:rPr>
            <w:rFonts w:ascii="Times New Roman" w:hAnsi="Times New Roman" w:cs="Times New Roman"/>
            <w:sz w:val="24"/>
            <w:szCs w:val="24"/>
          </w:rPr>
          <w:t>estimated</w:t>
        </w:r>
      </w:ins>
      <w:ins w:id="14" w:author="Gerry McChesney" w:date="2013-09-12T16:37:00Z">
        <w:r w:rsidR="00C04F96">
          <w:rPr>
            <w:rFonts w:ascii="Times New Roman" w:hAnsi="Times New Roman" w:cs="Times New Roman"/>
            <w:sz w:val="24"/>
            <w:szCs w:val="24"/>
          </w:rPr>
          <w:t xml:space="preserve"> that the </w:t>
        </w:r>
        <w:proofErr w:type="spellStart"/>
        <w:r w:rsidR="00C04F96">
          <w:rPr>
            <w:rFonts w:ascii="Times New Roman" w:hAnsi="Times New Roman" w:cs="Times New Roman"/>
            <w:sz w:val="24"/>
            <w:szCs w:val="24"/>
          </w:rPr>
          <w:t>Farallon</w:t>
        </w:r>
        <w:proofErr w:type="spellEnd"/>
        <w:r w:rsidR="00C04F96">
          <w:rPr>
            <w:rFonts w:ascii="Times New Roman" w:hAnsi="Times New Roman" w:cs="Times New Roman"/>
            <w:sz w:val="24"/>
            <w:szCs w:val="24"/>
          </w:rPr>
          <w:t xml:space="preserve"> ashy storm-p</w:t>
        </w:r>
      </w:ins>
      <w:ins w:id="15" w:author="Gerry McChesney" w:date="2013-09-12T16:39:00Z">
        <w:r w:rsidR="00C04F96">
          <w:rPr>
            <w:rFonts w:ascii="Times New Roman" w:hAnsi="Times New Roman" w:cs="Times New Roman"/>
            <w:sz w:val="24"/>
            <w:szCs w:val="24"/>
          </w:rPr>
          <w:t xml:space="preserve">etrel population in 2010-2012 was more than double </w:t>
        </w:r>
      </w:ins>
      <w:ins w:id="16" w:author="Gerry McChesney" w:date="2013-09-12T16:40:00Z">
        <w:r w:rsidR="00992FCB">
          <w:rPr>
            <w:rFonts w:ascii="Times New Roman" w:hAnsi="Times New Roman" w:cs="Times New Roman"/>
            <w:sz w:val="24"/>
            <w:szCs w:val="24"/>
          </w:rPr>
          <w:t xml:space="preserve">what was estimated </w:t>
        </w:r>
      </w:ins>
      <w:ins w:id="17" w:author="Gerry McChesney" w:date="2013-09-12T16:39:00Z">
        <w:r w:rsidR="00992FCB">
          <w:rPr>
            <w:rFonts w:ascii="Times New Roman" w:hAnsi="Times New Roman" w:cs="Times New Roman"/>
            <w:sz w:val="24"/>
            <w:szCs w:val="24"/>
          </w:rPr>
          <w:t xml:space="preserve">in </w:t>
        </w:r>
      </w:ins>
      <w:del w:id="18" w:author="Gerry McChesney" w:date="2013-09-12T16:40:00Z">
        <w:r w:rsidR="004647A8" w:rsidDel="00992FCB">
          <w:rPr>
            <w:rFonts w:ascii="Times New Roman" w:hAnsi="Times New Roman" w:cs="Times New Roman"/>
            <w:sz w:val="24"/>
            <w:szCs w:val="24"/>
          </w:rPr>
          <w:delText xml:space="preserve">note that </w:delText>
        </w:r>
        <w:r w:rsidR="00E755C7" w:rsidDel="00992FCB">
          <w:rPr>
            <w:rFonts w:ascii="Times New Roman" w:hAnsi="Times New Roman" w:cs="Times New Roman"/>
            <w:sz w:val="24"/>
            <w:szCs w:val="24"/>
          </w:rPr>
          <w:delText xml:space="preserve">for the longer period of </w:delText>
        </w:r>
      </w:del>
      <w:r w:rsidR="008C08EC">
        <w:rPr>
          <w:rFonts w:ascii="Times New Roman" w:hAnsi="Times New Roman" w:cs="Times New Roman"/>
          <w:sz w:val="24"/>
          <w:szCs w:val="24"/>
        </w:rPr>
        <w:t>1992</w:t>
      </w:r>
      <w:del w:id="19" w:author="Gerry McChesney" w:date="2013-09-12T16:40:00Z">
        <w:r w:rsidR="008C08EC" w:rsidDel="00992FCB">
          <w:rPr>
            <w:rFonts w:ascii="Times New Roman" w:hAnsi="Times New Roman" w:cs="Times New Roman"/>
            <w:sz w:val="24"/>
            <w:szCs w:val="24"/>
          </w:rPr>
          <w:delText xml:space="preserve"> </w:delText>
        </w:r>
        <w:r w:rsidR="004647A8" w:rsidDel="00992FCB">
          <w:rPr>
            <w:rFonts w:ascii="Times New Roman" w:hAnsi="Times New Roman" w:cs="Times New Roman"/>
            <w:sz w:val="24"/>
            <w:szCs w:val="24"/>
          </w:rPr>
          <w:delText xml:space="preserve">to </w:delText>
        </w:r>
        <w:r w:rsidR="008C08EC" w:rsidDel="00992FCB">
          <w:rPr>
            <w:rFonts w:ascii="Times New Roman" w:hAnsi="Times New Roman" w:cs="Times New Roman"/>
            <w:sz w:val="24"/>
            <w:szCs w:val="24"/>
          </w:rPr>
          <w:delText>2010-2012</w:delText>
        </w:r>
        <w:r w:rsidR="004647A8" w:rsidDel="00992FCB">
          <w:rPr>
            <w:rFonts w:ascii="Times New Roman" w:hAnsi="Times New Roman" w:cs="Times New Roman"/>
            <w:sz w:val="24"/>
            <w:szCs w:val="24"/>
          </w:rPr>
          <w:delText xml:space="preserve">, </w:delText>
        </w:r>
        <w:r w:rsidR="00E755C7" w:rsidDel="00992FCB">
          <w:rPr>
            <w:rFonts w:ascii="Times New Roman" w:hAnsi="Times New Roman" w:cs="Times New Roman"/>
            <w:sz w:val="24"/>
            <w:szCs w:val="24"/>
          </w:rPr>
          <w:delText xml:space="preserve">the </w:delText>
        </w:r>
        <w:r w:rsidR="00821F6C" w:rsidDel="00992FCB">
          <w:rPr>
            <w:rFonts w:ascii="Times New Roman" w:hAnsi="Times New Roman" w:cs="Times New Roman"/>
            <w:sz w:val="24"/>
            <w:szCs w:val="24"/>
          </w:rPr>
          <w:delText xml:space="preserve">estimated </w:delText>
        </w:r>
        <w:r w:rsidR="00781BF2" w:rsidDel="00992FCB">
          <w:rPr>
            <w:rFonts w:ascii="Times New Roman" w:hAnsi="Times New Roman" w:cs="Times New Roman"/>
            <w:sz w:val="24"/>
            <w:szCs w:val="24"/>
          </w:rPr>
          <w:delText>ASSP</w:delText>
        </w:r>
        <w:r w:rsidR="004647A8" w:rsidDel="00992FCB">
          <w:rPr>
            <w:rFonts w:ascii="Times New Roman" w:hAnsi="Times New Roman" w:cs="Times New Roman"/>
            <w:sz w:val="24"/>
            <w:szCs w:val="24"/>
          </w:rPr>
          <w:delText xml:space="preserve"> population on SFI </w:delText>
        </w:r>
        <w:r w:rsidR="00821F6C" w:rsidDel="00992FCB">
          <w:rPr>
            <w:rFonts w:ascii="Times New Roman" w:hAnsi="Times New Roman" w:cs="Times New Roman"/>
            <w:sz w:val="24"/>
            <w:szCs w:val="24"/>
          </w:rPr>
          <w:delText>more than doubled</w:delText>
        </w:r>
      </w:del>
      <w:commentRangeEnd w:id="12"/>
      <w:r w:rsidR="00992FCB">
        <w:rPr>
          <w:rStyle w:val="CommentReference"/>
        </w:rPr>
        <w:commentReference w:id="12"/>
      </w:r>
      <w:r w:rsidR="004647A8">
        <w:rPr>
          <w:rFonts w:ascii="Times New Roman" w:hAnsi="Times New Roman" w:cs="Times New Roman"/>
          <w:sz w:val="24"/>
          <w:szCs w:val="24"/>
        </w:rPr>
        <w:t xml:space="preserve">.  </w:t>
      </w:r>
    </w:p>
    <w:p w:rsidR="00450C11" w:rsidRDefault="00B11D62" w:rsidP="00AD2A55">
      <w:pPr>
        <w:rPr>
          <w:rFonts w:ascii="Times New Roman" w:hAnsi="Times New Roman" w:cs="Times New Roman"/>
          <w:sz w:val="24"/>
          <w:szCs w:val="24"/>
        </w:rPr>
      </w:pPr>
      <w:r w:rsidRPr="00B11D62">
        <w:rPr>
          <w:rFonts w:ascii="Times New Roman" w:hAnsi="Times New Roman" w:cs="Times New Roman"/>
          <w:i/>
          <w:sz w:val="24"/>
          <w:szCs w:val="24"/>
        </w:rPr>
        <w:t>Benefits of house mouse removal</w:t>
      </w:r>
      <w:r>
        <w:rPr>
          <w:rFonts w:ascii="Times New Roman" w:hAnsi="Times New Roman" w:cs="Times New Roman"/>
          <w:sz w:val="24"/>
          <w:szCs w:val="24"/>
        </w:rPr>
        <w:t xml:space="preserve">.  </w:t>
      </w:r>
      <w:r w:rsidR="00B274DD">
        <w:rPr>
          <w:rFonts w:ascii="Times New Roman" w:hAnsi="Times New Roman" w:cs="Times New Roman"/>
          <w:sz w:val="24"/>
          <w:szCs w:val="24"/>
        </w:rPr>
        <w:t xml:space="preserve">We also find that the </w:t>
      </w:r>
      <w:r w:rsidR="00B52701">
        <w:rPr>
          <w:rFonts w:ascii="Times New Roman" w:hAnsi="Times New Roman" w:cs="Times New Roman"/>
          <w:sz w:val="24"/>
          <w:szCs w:val="24"/>
        </w:rPr>
        <w:t xml:space="preserve">best available science, including the </w:t>
      </w:r>
      <w:r w:rsidR="00B274DD">
        <w:rPr>
          <w:rFonts w:ascii="Times New Roman" w:hAnsi="Times New Roman" w:cs="Times New Roman"/>
          <w:sz w:val="24"/>
          <w:szCs w:val="24"/>
        </w:rPr>
        <w:t xml:space="preserve">Nur </w:t>
      </w:r>
      <w:r w:rsidR="00B274DD" w:rsidRPr="00B274DD">
        <w:rPr>
          <w:rFonts w:ascii="Times New Roman" w:hAnsi="Times New Roman" w:cs="Times New Roman"/>
          <w:i/>
          <w:sz w:val="24"/>
          <w:szCs w:val="24"/>
        </w:rPr>
        <w:t>et al</w:t>
      </w:r>
      <w:r w:rsidR="00B274DD">
        <w:rPr>
          <w:rFonts w:ascii="Times New Roman" w:hAnsi="Times New Roman" w:cs="Times New Roman"/>
          <w:sz w:val="24"/>
          <w:szCs w:val="24"/>
        </w:rPr>
        <w:t xml:space="preserve">. </w:t>
      </w:r>
      <w:r w:rsidR="00B52701">
        <w:rPr>
          <w:rFonts w:ascii="Times New Roman" w:hAnsi="Times New Roman" w:cs="Times New Roman"/>
          <w:sz w:val="24"/>
          <w:szCs w:val="24"/>
        </w:rPr>
        <w:t>(2013) analyses,</w:t>
      </w:r>
      <w:r w:rsidR="00450C11" w:rsidRPr="00450C11">
        <w:rPr>
          <w:rFonts w:ascii="Times New Roman" w:hAnsi="Times New Roman" w:cs="Times New Roman"/>
          <w:sz w:val="24"/>
          <w:szCs w:val="24"/>
        </w:rPr>
        <w:t xml:space="preserve"> </w:t>
      </w:r>
      <w:r w:rsidR="00781BF2">
        <w:rPr>
          <w:rFonts w:ascii="Times New Roman" w:hAnsi="Times New Roman" w:cs="Times New Roman"/>
          <w:sz w:val="24"/>
          <w:szCs w:val="24"/>
        </w:rPr>
        <w:t xml:space="preserve">clearly </w:t>
      </w:r>
      <w:r w:rsidR="00450C11" w:rsidRPr="00450C11">
        <w:rPr>
          <w:rFonts w:ascii="Times New Roman" w:hAnsi="Times New Roman" w:cs="Times New Roman"/>
          <w:sz w:val="24"/>
          <w:szCs w:val="24"/>
        </w:rPr>
        <w:t xml:space="preserve">indicate that regardless of future </w:t>
      </w:r>
      <w:r w:rsidR="003F3066">
        <w:rPr>
          <w:rFonts w:ascii="Times New Roman" w:hAnsi="Times New Roman" w:cs="Times New Roman"/>
          <w:sz w:val="24"/>
          <w:szCs w:val="24"/>
        </w:rPr>
        <w:t xml:space="preserve">ASSP </w:t>
      </w:r>
      <w:r w:rsidR="00AD36D4">
        <w:rPr>
          <w:rFonts w:ascii="Times New Roman" w:hAnsi="Times New Roman" w:cs="Times New Roman"/>
          <w:sz w:val="24"/>
          <w:szCs w:val="24"/>
        </w:rPr>
        <w:t xml:space="preserve">trend </w:t>
      </w:r>
      <w:r w:rsidR="00450C11" w:rsidRPr="00450C11">
        <w:rPr>
          <w:rFonts w:ascii="Times New Roman" w:hAnsi="Times New Roman" w:cs="Times New Roman"/>
          <w:sz w:val="24"/>
          <w:szCs w:val="24"/>
        </w:rPr>
        <w:t>scenario</w:t>
      </w:r>
      <w:r w:rsidR="00781BF2">
        <w:rPr>
          <w:rFonts w:ascii="Times New Roman" w:hAnsi="Times New Roman" w:cs="Times New Roman"/>
          <w:sz w:val="24"/>
          <w:szCs w:val="24"/>
        </w:rPr>
        <w:t xml:space="preserve"> used</w:t>
      </w:r>
      <w:r w:rsidR="00450C11" w:rsidRPr="00450C11">
        <w:rPr>
          <w:rFonts w:ascii="Times New Roman" w:hAnsi="Times New Roman" w:cs="Times New Roman"/>
          <w:sz w:val="24"/>
          <w:szCs w:val="24"/>
        </w:rPr>
        <w:t xml:space="preserve">, </w:t>
      </w:r>
      <w:r w:rsidR="00781BF2">
        <w:rPr>
          <w:rFonts w:ascii="Times New Roman" w:hAnsi="Times New Roman" w:cs="Times New Roman"/>
          <w:sz w:val="24"/>
          <w:szCs w:val="24"/>
        </w:rPr>
        <w:t>burrowing owl</w:t>
      </w:r>
      <w:r w:rsidR="00B25F89">
        <w:rPr>
          <w:rFonts w:ascii="Times New Roman" w:hAnsi="Times New Roman" w:cs="Times New Roman"/>
          <w:sz w:val="24"/>
          <w:szCs w:val="24"/>
        </w:rPr>
        <w:t xml:space="preserve"> predation is impacting the ASSP population on SFI</w:t>
      </w:r>
      <w:r w:rsidR="00943FC3">
        <w:rPr>
          <w:rFonts w:ascii="Times New Roman" w:hAnsi="Times New Roman" w:cs="Times New Roman"/>
          <w:sz w:val="24"/>
          <w:szCs w:val="24"/>
        </w:rPr>
        <w:t xml:space="preserve">, </w:t>
      </w:r>
      <w:r w:rsidR="00B25F89">
        <w:rPr>
          <w:rFonts w:ascii="Times New Roman" w:hAnsi="Times New Roman" w:cs="Times New Roman"/>
          <w:sz w:val="24"/>
          <w:szCs w:val="24"/>
        </w:rPr>
        <w:t xml:space="preserve">those impacts can be </w:t>
      </w:r>
      <w:r w:rsidR="00B25F89">
        <w:rPr>
          <w:rFonts w:ascii="Times New Roman" w:hAnsi="Times New Roman" w:cs="Times New Roman"/>
          <w:sz w:val="24"/>
          <w:szCs w:val="24"/>
        </w:rPr>
        <w:lastRenderedPageBreak/>
        <w:t xml:space="preserve">expected to continue, and </w:t>
      </w:r>
      <w:r w:rsidR="00781BF2">
        <w:rPr>
          <w:rFonts w:ascii="Times New Roman" w:hAnsi="Times New Roman" w:cs="Times New Roman"/>
          <w:sz w:val="24"/>
          <w:szCs w:val="24"/>
        </w:rPr>
        <w:t>reducing burrowing owl numbers should result in benefits to the ASSP population</w:t>
      </w:r>
      <w:r w:rsidR="00A01145">
        <w:rPr>
          <w:rFonts w:ascii="Times New Roman" w:hAnsi="Times New Roman" w:cs="Times New Roman"/>
          <w:sz w:val="24"/>
          <w:szCs w:val="24"/>
        </w:rPr>
        <w:t xml:space="preserve"> on SFI</w:t>
      </w:r>
      <w:r w:rsidR="00781BF2">
        <w:rPr>
          <w:rFonts w:ascii="Times New Roman" w:hAnsi="Times New Roman" w:cs="Times New Roman"/>
          <w:sz w:val="24"/>
          <w:szCs w:val="24"/>
        </w:rPr>
        <w:t xml:space="preserve">. </w:t>
      </w:r>
      <w:r w:rsidR="00D82751" w:rsidRPr="00AF230B">
        <w:rPr>
          <w:rFonts w:ascii="Times New Roman" w:hAnsi="Times New Roman" w:cs="Times New Roman"/>
          <w:sz w:val="24"/>
          <w:szCs w:val="24"/>
        </w:rPr>
        <w:t xml:space="preserve">However, the impacts of recent burrowing owl predation </w:t>
      </w:r>
      <w:r w:rsidR="00D82751">
        <w:rPr>
          <w:rFonts w:ascii="Times New Roman" w:hAnsi="Times New Roman" w:cs="Times New Roman"/>
          <w:sz w:val="24"/>
          <w:szCs w:val="24"/>
        </w:rPr>
        <w:t>are</w:t>
      </w:r>
      <w:r w:rsidR="00D82751" w:rsidRPr="00AF230B">
        <w:rPr>
          <w:rFonts w:ascii="Times New Roman" w:hAnsi="Times New Roman" w:cs="Times New Roman"/>
          <w:sz w:val="24"/>
          <w:szCs w:val="24"/>
        </w:rPr>
        <w:t xml:space="preserve"> limited to the Farallon colony.</w:t>
      </w:r>
    </w:p>
    <w:p w:rsidR="005A6725" w:rsidRDefault="00DE3054" w:rsidP="00595741">
      <w:pPr>
        <w:rPr>
          <w:rFonts w:ascii="Times New Roman" w:hAnsi="Times New Roman" w:cs="Times New Roman"/>
          <w:sz w:val="24"/>
          <w:szCs w:val="24"/>
        </w:rPr>
      </w:pPr>
      <w:r w:rsidRPr="00DE3054">
        <w:rPr>
          <w:rFonts w:ascii="Times New Roman" w:hAnsi="Times New Roman" w:cs="Times New Roman"/>
          <w:i/>
          <w:sz w:val="24"/>
          <w:szCs w:val="24"/>
        </w:rPr>
        <w:t>Actions to be taken</w:t>
      </w:r>
      <w:r>
        <w:rPr>
          <w:rFonts w:ascii="Times New Roman" w:hAnsi="Times New Roman" w:cs="Times New Roman"/>
          <w:i/>
          <w:sz w:val="24"/>
          <w:szCs w:val="24"/>
        </w:rPr>
        <w:t>.</w:t>
      </w:r>
      <w:r>
        <w:rPr>
          <w:rFonts w:ascii="Times New Roman" w:hAnsi="Times New Roman" w:cs="Times New Roman"/>
          <w:sz w:val="24"/>
          <w:szCs w:val="24"/>
        </w:rPr>
        <w:t xml:space="preserve">  Changes will be made to the </w:t>
      </w:r>
      <w:r w:rsidR="00C431D3">
        <w:rPr>
          <w:rFonts w:ascii="Times New Roman" w:hAnsi="Times New Roman" w:cs="Times New Roman"/>
          <w:sz w:val="24"/>
          <w:szCs w:val="24"/>
        </w:rPr>
        <w:t>DEIS</w:t>
      </w:r>
      <w:r>
        <w:rPr>
          <w:rFonts w:ascii="Times New Roman" w:hAnsi="Times New Roman" w:cs="Times New Roman"/>
          <w:sz w:val="24"/>
          <w:szCs w:val="24"/>
        </w:rPr>
        <w:t xml:space="preserve">, the Species Report, and the 12-month finding (if needed) to </w:t>
      </w:r>
      <w:r w:rsidR="00065C60">
        <w:rPr>
          <w:rFonts w:ascii="Times New Roman" w:hAnsi="Times New Roman" w:cs="Times New Roman"/>
          <w:sz w:val="24"/>
          <w:szCs w:val="24"/>
        </w:rPr>
        <w:t xml:space="preserve">address </w:t>
      </w:r>
      <w:r w:rsidR="00EA2957">
        <w:rPr>
          <w:rFonts w:ascii="Times New Roman" w:hAnsi="Times New Roman" w:cs="Times New Roman"/>
          <w:sz w:val="24"/>
          <w:szCs w:val="24"/>
        </w:rPr>
        <w:t>inconsistencies</w:t>
      </w:r>
      <w:r w:rsidR="00065C60">
        <w:rPr>
          <w:rFonts w:ascii="Times New Roman" w:hAnsi="Times New Roman" w:cs="Times New Roman"/>
          <w:sz w:val="24"/>
          <w:szCs w:val="24"/>
        </w:rPr>
        <w:t xml:space="preserve"> and to </w:t>
      </w:r>
      <w:r>
        <w:rPr>
          <w:rFonts w:ascii="Times New Roman" w:hAnsi="Times New Roman" w:cs="Times New Roman"/>
          <w:sz w:val="24"/>
          <w:szCs w:val="24"/>
        </w:rPr>
        <w:t>reflect the common position described above</w:t>
      </w:r>
      <w:r w:rsidR="00065C60">
        <w:rPr>
          <w:rFonts w:ascii="Times New Roman" w:hAnsi="Times New Roman" w:cs="Times New Roman"/>
          <w:sz w:val="24"/>
          <w:szCs w:val="24"/>
        </w:rPr>
        <w:t xml:space="preserve">, which </w:t>
      </w:r>
      <w:r w:rsidR="00BB47C2">
        <w:rPr>
          <w:rFonts w:ascii="Times New Roman" w:hAnsi="Times New Roman" w:cs="Times New Roman"/>
          <w:sz w:val="24"/>
          <w:szCs w:val="24"/>
        </w:rPr>
        <w:t xml:space="preserve">is </w:t>
      </w:r>
      <w:r w:rsidR="00065C60">
        <w:rPr>
          <w:rFonts w:ascii="Times New Roman" w:hAnsi="Times New Roman" w:cs="Times New Roman"/>
          <w:sz w:val="24"/>
          <w:szCs w:val="24"/>
        </w:rPr>
        <w:t>based on our interpretation of the best available scientific information</w:t>
      </w:r>
      <w:r>
        <w:rPr>
          <w:rFonts w:ascii="Times New Roman" w:hAnsi="Times New Roman" w:cs="Times New Roman"/>
          <w:sz w:val="24"/>
          <w:szCs w:val="24"/>
        </w:rPr>
        <w:t xml:space="preserve">. </w:t>
      </w:r>
    </w:p>
    <w:p w:rsidR="00C339F5" w:rsidRDefault="00C339F5" w:rsidP="00595741">
      <w:pPr>
        <w:rPr>
          <w:rFonts w:ascii="Times New Roman" w:hAnsi="Times New Roman" w:cs="Times New Roman"/>
          <w:b/>
          <w:sz w:val="24"/>
          <w:szCs w:val="24"/>
        </w:rPr>
      </w:pPr>
    </w:p>
    <w:p w:rsidR="00806569" w:rsidRPr="00806569" w:rsidRDefault="003875E4" w:rsidP="00595741">
      <w:pPr>
        <w:rPr>
          <w:rFonts w:ascii="Times New Roman" w:hAnsi="Times New Roman" w:cs="Times New Roman"/>
          <w:b/>
          <w:sz w:val="24"/>
          <w:szCs w:val="24"/>
        </w:rPr>
      </w:pPr>
      <w:r>
        <w:rPr>
          <w:rFonts w:ascii="Times New Roman" w:hAnsi="Times New Roman" w:cs="Times New Roman"/>
          <w:b/>
          <w:sz w:val="24"/>
          <w:szCs w:val="24"/>
        </w:rPr>
        <w:t>CITATION</w:t>
      </w:r>
    </w:p>
    <w:p w:rsidR="00595741" w:rsidRDefault="00595741" w:rsidP="00A026C2">
      <w:pPr>
        <w:ind w:left="432" w:hanging="432"/>
        <w:rPr>
          <w:rFonts w:ascii="Times New Roman" w:hAnsi="Times New Roman" w:cs="Times New Roman"/>
          <w:sz w:val="24"/>
          <w:szCs w:val="24"/>
        </w:rPr>
      </w:pPr>
      <w:r w:rsidRPr="00595741">
        <w:rPr>
          <w:rFonts w:ascii="Times New Roman" w:hAnsi="Times New Roman" w:cs="Times New Roman"/>
          <w:sz w:val="24"/>
          <w:szCs w:val="24"/>
        </w:rPr>
        <w:t>Nur, N., R. Bradley, L. Salas, and J. Jahncke. 2013. Modeling the impacts of house mouse</w:t>
      </w:r>
      <w:r w:rsidR="002E5F1E">
        <w:rPr>
          <w:rFonts w:ascii="Times New Roman" w:hAnsi="Times New Roman" w:cs="Times New Roman"/>
          <w:sz w:val="24"/>
          <w:szCs w:val="24"/>
        </w:rPr>
        <w:t xml:space="preserve"> </w:t>
      </w:r>
      <w:r>
        <w:rPr>
          <w:rFonts w:ascii="Times New Roman" w:hAnsi="Times New Roman" w:cs="Times New Roman"/>
          <w:sz w:val="24"/>
          <w:szCs w:val="24"/>
        </w:rPr>
        <w:t>e</w:t>
      </w:r>
      <w:r w:rsidRPr="00595741">
        <w:rPr>
          <w:rFonts w:ascii="Times New Roman" w:hAnsi="Times New Roman" w:cs="Times New Roman"/>
          <w:sz w:val="24"/>
          <w:szCs w:val="24"/>
        </w:rPr>
        <w:t xml:space="preserve">radication on Southeast Farallon Island. Unpublished report </w:t>
      </w:r>
      <w:r w:rsidR="00E12A60">
        <w:rPr>
          <w:rFonts w:ascii="Times New Roman" w:hAnsi="Times New Roman" w:cs="Times New Roman"/>
          <w:sz w:val="24"/>
          <w:szCs w:val="24"/>
        </w:rPr>
        <w:t xml:space="preserve">dated July 2013, </w:t>
      </w:r>
      <w:r w:rsidRPr="00595741">
        <w:rPr>
          <w:rFonts w:ascii="Times New Roman" w:hAnsi="Times New Roman" w:cs="Times New Roman"/>
          <w:sz w:val="24"/>
          <w:szCs w:val="24"/>
        </w:rPr>
        <w:t>to the US Fish and Wildlife</w:t>
      </w:r>
      <w:r>
        <w:rPr>
          <w:rFonts w:ascii="Times New Roman" w:hAnsi="Times New Roman" w:cs="Times New Roman"/>
          <w:sz w:val="24"/>
          <w:szCs w:val="24"/>
        </w:rPr>
        <w:t xml:space="preserve"> </w:t>
      </w:r>
      <w:r w:rsidRPr="00595741">
        <w:rPr>
          <w:rFonts w:ascii="Times New Roman" w:hAnsi="Times New Roman" w:cs="Times New Roman"/>
          <w:sz w:val="24"/>
          <w:szCs w:val="24"/>
        </w:rPr>
        <w:t>Service. PRBO Conservation Science, Petaluma, California. PRBO Contribution</w:t>
      </w:r>
      <w:r>
        <w:rPr>
          <w:rFonts w:ascii="Times New Roman" w:hAnsi="Times New Roman" w:cs="Times New Roman"/>
          <w:sz w:val="24"/>
          <w:szCs w:val="24"/>
        </w:rPr>
        <w:t xml:space="preserve"> </w:t>
      </w:r>
      <w:r w:rsidRPr="00595741">
        <w:rPr>
          <w:rFonts w:ascii="Times New Roman" w:hAnsi="Times New Roman" w:cs="Times New Roman"/>
          <w:sz w:val="24"/>
          <w:szCs w:val="24"/>
        </w:rPr>
        <w:t>Number 1880.</w:t>
      </w:r>
      <w:r w:rsidR="0011796B">
        <w:rPr>
          <w:rFonts w:ascii="Times New Roman" w:hAnsi="Times New Roman" w:cs="Times New Roman"/>
          <w:sz w:val="24"/>
          <w:szCs w:val="24"/>
        </w:rPr>
        <w:t xml:space="preserve">  53 pages.</w:t>
      </w:r>
    </w:p>
    <w:p w:rsidR="00595741" w:rsidRDefault="00595741" w:rsidP="00595741">
      <w:pPr>
        <w:rPr>
          <w:rFonts w:ascii="Times New Roman" w:hAnsi="Times New Roman" w:cs="Times New Roman"/>
          <w:sz w:val="24"/>
          <w:szCs w:val="24"/>
        </w:rPr>
      </w:pPr>
    </w:p>
    <w:p w:rsidR="00C57BC8" w:rsidRPr="00C57BC8" w:rsidRDefault="00C57BC8" w:rsidP="00C57BC8">
      <w:pPr>
        <w:rPr>
          <w:rFonts w:ascii="Times New Roman" w:hAnsi="Times New Roman" w:cs="Times New Roman"/>
          <w:sz w:val="24"/>
          <w:szCs w:val="24"/>
        </w:rPr>
      </w:pPr>
      <w:commentRangeStart w:id="21"/>
      <w:r w:rsidRPr="00C57BC8">
        <w:rPr>
          <w:rFonts w:ascii="Times New Roman" w:hAnsi="Times New Roman" w:cs="Times New Roman"/>
          <w:b/>
          <w:sz w:val="24"/>
          <w:szCs w:val="24"/>
        </w:rPr>
        <w:t>APPROVAL</w:t>
      </w:r>
      <w:r>
        <w:rPr>
          <w:rFonts w:ascii="Times New Roman" w:hAnsi="Times New Roman" w:cs="Times New Roman"/>
          <w:b/>
          <w:sz w:val="24"/>
          <w:szCs w:val="24"/>
        </w:rPr>
        <w:t>S</w:t>
      </w:r>
      <w:r w:rsidRPr="00C57BC8">
        <w:rPr>
          <w:rFonts w:ascii="Times New Roman" w:hAnsi="Times New Roman" w:cs="Times New Roman"/>
          <w:b/>
          <w:sz w:val="24"/>
          <w:szCs w:val="24"/>
        </w:rPr>
        <w:t xml:space="preserve">:  </w:t>
      </w:r>
    </w:p>
    <w:p w:rsidR="00C57BC8" w:rsidRPr="00C57BC8" w:rsidRDefault="00E47738" w:rsidP="00C57BC8">
      <w:pPr>
        <w:rPr>
          <w:rFonts w:ascii="Times New Roman" w:hAnsi="Times New Roman" w:cs="Times New Roman"/>
          <w:b/>
          <w:sz w:val="24"/>
          <w:szCs w:val="24"/>
        </w:rPr>
      </w:pPr>
      <w:r>
        <w:rPr>
          <w:rFonts w:ascii="Times New Roman" w:hAnsi="Times New Roman" w:cs="Times New Roman"/>
          <w:b/>
          <w:sz w:val="24"/>
          <w:szCs w:val="24"/>
        </w:rPr>
        <w:t>Regional Chief, National Wildlife Refuge System</w:t>
      </w:r>
      <w:r w:rsidR="00C57BC8">
        <w:rPr>
          <w:rFonts w:ascii="Times New Roman" w:hAnsi="Times New Roman" w:cs="Times New Roman"/>
          <w:b/>
          <w:sz w:val="24"/>
          <w:szCs w:val="24"/>
        </w:rPr>
        <w:t>, Region 8</w:t>
      </w:r>
    </w:p>
    <w:p w:rsidR="00C57BC8" w:rsidRPr="00C57BC8" w:rsidRDefault="00C57BC8" w:rsidP="00C57BC8">
      <w:pPr>
        <w:rPr>
          <w:rFonts w:ascii="Times New Roman" w:hAnsi="Times New Roman" w:cs="Times New Roman"/>
          <w:sz w:val="24"/>
          <w:szCs w:val="24"/>
        </w:rPr>
      </w:pPr>
    </w:p>
    <w:p w:rsidR="00C57BC8" w:rsidRPr="00C57BC8" w:rsidRDefault="00C57BC8" w:rsidP="00C57BC8">
      <w:pPr>
        <w:rPr>
          <w:rFonts w:ascii="Times New Roman" w:hAnsi="Times New Roman" w:cs="Times New Roman"/>
          <w:sz w:val="24"/>
          <w:szCs w:val="24"/>
        </w:rPr>
      </w:pPr>
      <w:r w:rsidRPr="00C57BC8">
        <w:rPr>
          <w:rFonts w:ascii="Times New Roman" w:hAnsi="Times New Roman" w:cs="Times New Roman"/>
          <w:sz w:val="24"/>
          <w:szCs w:val="24"/>
        </w:rPr>
        <w:t xml:space="preserve">Approve _________________________________________ Date _________ </w:t>
      </w:r>
    </w:p>
    <w:p w:rsidR="00C57BC8" w:rsidRPr="00C57BC8" w:rsidRDefault="00C57BC8" w:rsidP="00C57BC8">
      <w:pPr>
        <w:rPr>
          <w:rFonts w:ascii="Times New Roman" w:hAnsi="Times New Roman" w:cs="Times New Roman"/>
          <w:sz w:val="24"/>
          <w:szCs w:val="24"/>
        </w:rPr>
      </w:pPr>
    </w:p>
    <w:p w:rsidR="00C57BC8" w:rsidRPr="00C57BC8" w:rsidRDefault="00C57BC8" w:rsidP="00C57BC8">
      <w:pPr>
        <w:rPr>
          <w:rFonts w:ascii="Times New Roman" w:hAnsi="Times New Roman" w:cs="Times New Roman"/>
          <w:b/>
          <w:sz w:val="24"/>
          <w:szCs w:val="24"/>
        </w:rPr>
      </w:pPr>
      <w:r>
        <w:rPr>
          <w:rFonts w:ascii="Times New Roman" w:hAnsi="Times New Roman" w:cs="Times New Roman"/>
          <w:b/>
          <w:sz w:val="24"/>
          <w:szCs w:val="24"/>
        </w:rPr>
        <w:t>Assistant Regional Director, Ecological Services, Region 8</w:t>
      </w:r>
    </w:p>
    <w:p w:rsidR="00C57BC8" w:rsidRPr="00C57BC8" w:rsidRDefault="00C57BC8" w:rsidP="00C57BC8">
      <w:pPr>
        <w:rPr>
          <w:rFonts w:ascii="Times New Roman" w:hAnsi="Times New Roman" w:cs="Times New Roman"/>
          <w:sz w:val="24"/>
          <w:szCs w:val="24"/>
        </w:rPr>
      </w:pPr>
    </w:p>
    <w:p w:rsidR="00C57BC8" w:rsidRPr="00C57BC8" w:rsidRDefault="00C57BC8" w:rsidP="00C57BC8">
      <w:pPr>
        <w:rPr>
          <w:rFonts w:ascii="Times New Roman" w:hAnsi="Times New Roman" w:cs="Times New Roman"/>
          <w:sz w:val="24"/>
          <w:szCs w:val="24"/>
        </w:rPr>
      </w:pPr>
      <w:r w:rsidRPr="00C57BC8">
        <w:rPr>
          <w:rFonts w:ascii="Times New Roman" w:hAnsi="Times New Roman" w:cs="Times New Roman"/>
          <w:sz w:val="24"/>
          <w:szCs w:val="24"/>
        </w:rPr>
        <w:t xml:space="preserve">Approve _________________________________________ Date _________ </w:t>
      </w:r>
      <w:commentRangeEnd w:id="21"/>
      <w:r w:rsidR="007E540A">
        <w:rPr>
          <w:rStyle w:val="CommentReference"/>
        </w:rPr>
        <w:commentReference w:id="21"/>
      </w:r>
    </w:p>
    <w:sectPr w:rsidR="00C57BC8" w:rsidRPr="00C57BC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alxa, Gary" w:date="2013-09-12T15:00:00Z" w:initials="GF">
    <w:p w:rsidR="00F93A00" w:rsidRDefault="00F93A00">
      <w:pPr>
        <w:pStyle w:val="CommentText"/>
      </w:pPr>
      <w:r>
        <w:rPr>
          <w:rStyle w:val="CommentReference"/>
        </w:rPr>
        <w:annotationRef/>
      </w:r>
      <w:r>
        <w:t>Insert appropriate letterhead</w:t>
      </w:r>
    </w:p>
  </w:comment>
  <w:comment w:id="1" w:author="Falxa, Gary" w:date="2013-09-12T15:39:00Z" w:initials="GF">
    <w:p w:rsidR="00C34BFA" w:rsidRDefault="00C34BFA">
      <w:pPr>
        <w:pStyle w:val="CommentText"/>
      </w:pPr>
      <w:r>
        <w:rPr>
          <w:rStyle w:val="CommentReference"/>
        </w:rPr>
        <w:annotationRef/>
      </w:r>
      <w:r w:rsidRPr="00C34BFA">
        <w:t xml:space="preserve">Note to managers </w:t>
      </w:r>
      <w:r>
        <w:t>and solicitors:  We considered several</w:t>
      </w:r>
      <w:r w:rsidRPr="00C34BFA">
        <w:t xml:space="preserve"> ways to portray the “difference” issue: 1) as worded in the Subject line (‘difference in representation”; 2) as an “interpretation difference”, and 3</w:t>
      </w:r>
      <w:r w:rsidR="00EA610B" w:rsidRPr="00C34BFA">
        <w:t>) as</w:t>
      </w:r>
      <w:r w:rsidRPr="00C34BFA">
        <w:t xml:space="preserve"> a “language difference”.</w:t>
      </w:r>
      <w:r>
        <w:t xml:space="preserve"> </w:t>
      </w:r>
    </w:p>
  </w:comment>
  <w:comment w:id="3" w:author="Gerry McChesney" w:date="2013-09-12T16:29:00Z" w:initials="GJM">
    <w:p w:rsidR="00C04F96" w:rsidRDefault="00C04F96">
      <w:pPr>
        <w:pStyle w:val="CommentText"/>
      </w:pPr>
      <w:r>
        <w:rPr>
          <w:rStyle w:val="CommentReference"/>
        </w:rPr>
        <w:annotationRef/>
      </w:r>
      <w:r>
        <w:t>Stated above.</w:t>
      </w:r>
    </w:p>
  </w:comment>
  <w:comment w:id="8" w:author="Falxa, Gary" w:date="2013-09-12T15:03:00Z" w:initials="GF">
    <w:p w:rsidR="005654E6" w:rsidRDefault="005654E6">
      <w:pPr>
        <w:pStyle w:val="CommentText"/>
      </w:pPr>
      <w:r>
        <w:rPr>
          <w:rStyle w:val="CommentReference"/>
        </w:rPr>
        <w:annotationRef/>
      </w:r>
      <w:r>
        <w:t>We were unable to resolve the best way to represent this, and defer to managers and solicitors.</w:t>
      </w:r>
      <w:r w:rsidR="00144774">
        <w:t xml:space="preserve">  Need to delete one of the 2 versions</w:t>
      </w:r>
    </w:p>
  </w:comment>
  <w:comment w:id="12" w:author="Gerry McChesney" w:date="2013-09-12T16:42:00Z" w:initials="GJM">
    <w:p w:rsidR="00992FCB" w:rsidRDefault="00992FCB">
      <w:pPr>
        <w:pStyle w:val="CommentText"/>
      </w:pPr>
      <w:r>
        <w:rPr>
          <w:rStyle w:val="CommentReference"/>
        </w:rPr>
        <w:annotationRef/>
      </w:r>
      <w:r>
        <w:t xml:space="preserve">Revised this so that it doesn’t infer constant change or change based on trend. Was just a comparison of a recent and a previous estimate. Also, estimates are pretty rough so don’t want to infer they are </w:t>
      </w:r>
      <w:r>
        <w:t>absolute.</w:t>
      </w:r>
      <w:bookmarkStart w:id="20" w:name="_GoBack"/>
      <w:bookmarkEnd w:id="20"/>
    </w:p>
  </w:comment>
  <w:comment w:id="21" w:author="Falxa, Gary" w:date="2013-09-12T15:00:00Z" w:initials="GF">
    <w:p w:rsidR="007E540A" w:rsidRDefault="007E540A">
      <w:pPr>
        <w:pStyle w:val="CommentText"/>
      </w:pPr>
      <w:r>
        <w:rPr>
          <w:rStyle w:val="CommentReference"/>
        </w:rPr>
        <w:annotationRef/>
      </w:r>
      <w:r>
        <w:t>RO will need to tweak</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B57284"/>
    <w:multiLevelType w:val="hybridMultilevel"/>
    <w:tmpl w:val="0046BD40"/>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
    <w:nsid w:val="6F054F9D"/>
    <w:multiLevelType w:val="hybridMultilevel"/>
    <w:tmpl w:val="FCC47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DDE7DB9"/>
    <w:multiLevelType w:val="hybridMultilevel"/>
    <w:tmpl w:val="F7E4A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779"/>
    <w:rsid w:val="0000242F"/>
    <w:rsid w:val="00002DB9"/>
    <w:rsid w:val="00007E6C"/>
    <w:rsid w:val="00014A3D"/>
    <w:rsid w:val="0002395A"/>
    <w:rsid w:val="00033069"/>
    <w:rsid w:val="00041DF9"/>
    <w:rsid w:val="000517F9"/>
    <w:rsid w:val="00056899"/>
    <w:rsid w:val="00064C7C"/>
    <w:rsid w:val="00065C60"/>
    <w:rsid w:val="000715E2"/>
    <w:rsid w:val="000761A7"/>
    <w:rsid w:val="000762A3"/>
    <w:rsid w:val="00086CBE"/>
    <w:rsid w:val="00087925"/>
    <w:rsid w:val="000B084D"/>
    <w:rsid w:val="000B4810"/>
    <w:rsid w:val="000B753B"/>
    <w:rsid w:val="000C478D"/>
    <w:rsid w:val="000C48D9"/>
    <w:rsid w:val="000D0F48"/>
    <w:rsid w:val="000D1104"/>
    <w:rsid w:val="000F6799"/>
    <w:rsid w:val="0011796B"/>
    <w:rsid w:val="001215DE"/>
    <w:rsid w:val="001228A6"/>
    <w:rsid w:val="00131C82"/>
    <w:rsid w:val="00134CE4"/>
    <w:rsid w:val="00137441"/>
    <w:rsid w:val="00144774"/>
    <w:rsid w:val="00150CE8"/>
    <w:rsid w:val="00184282"/>
    <w:rsid w:val="001845E3"/>
    <w:rsid w:val="001861BF"/>
    <w:rsid w:val="0019104E"/>
    <w:rsid w:val="00195B92"/>
    <w:rsid w:val="001A117C"/>
    <w:rsid w:val="001B7D6C"/>
    <w:rsid w:val="001C79AA"/>
    <w:rsid w:val="001D1BDF"/>
    <w:rsid w:val="001D3984"/>
    <w:rsid w:val="001D578D"/>
    <w:rsid w:val="001E6A05"/>
    <w:rsid w:val="001F3F4F"/>
    <w:rsid w:val="001F5715"/>
    <w:rsid w:val="0020551C"/>
    <w:rsid w:val="00205D30"/>
    <w:rsid w:val="002118FB"/>
    <w:rsid w:val="00211C16"/>
    <w:rsid w:val="00217414"/>
    <w:rsid w:val="00225375"/>
    <w:rsid w:val="002328EF"/>
    <w:rsid w:val="00234DE2"/>
    <w:rsid w:val="002504AC"/>
    <w:rsid w:val="00256749"/>
    <w:rsid w:val="002577FF"/>
    <w:rsid w:val="00261C29"/>
    <w:rsid w:val="00262C41"/>
    <w:rsid w:val="00266BEE"/>
    <w:rsid w:val="00266E07"/>
    <w:rsid w:val="00281691"/>
    <w:rsid w:val="00285A96"/>
    <w:rsid w:val="00285E3A"/>
    <w:rsid w:val="0028613F"/>
    <w:rsid w:val="002876FB"/>
    <w:rsid w:val="0029258F"/>
    <w:rsid w:val="002A5729"/>
    <w:rsid w:val="002A681D"/>
    <w:rsid w:val="002B52B2"/>
    <w:rsid w:val="002C4C49"/>
    <w:rsid w:val="002C74E8"/>
    <w:rsid w:val="002E5F1E"/>
    <w:rsid w:val="002E6CEB"/>
    <w:rsid w:val="002F7DF9"/>
    <w:rsid w:val="00305C40"/>
    <w:rsid w:val="003067FD"/>
    <w:rsid w:val="0031249E"/>
    <w:rsid w:val="00316999"/>
    <w:rsid w:val="00322E7F"/>
    <w:rsid w:val="00324FA6"/>
    <w:rsid w:val="00334AB6"/>
    <w:rsid w:val="00335638"/>
    <w:rsid w:val="0033598A"/>
    <w:rsid w:val="0033644D"/>
    <w:rsid w:val="00343916"/>
    <w:rsid w:val="00344A11"/>
    <w:rsid w:val="00355424"/>
    <w:rsid w:val="003875E4"/>
    <w:rsid w:val="003A21EF"/>
    <w:rsid w:val="003A4F57"/>
    <w:rsid w:val="003B2C73"/>
    <w:rsid w:val="003C1D12"/>
    <w:rsid w:val="003D208C"/>
    <w:rsid w:val="003D5842"/>
    <w:rsid w:val="003E1D6B"/>
    <w:rsid w:val="003E4B03"/>
    <w:rsid w:val="003F3066"/>
    <w:rsid w:val="0040716C"/>
    <w:rsid w:val="00413E2C"/>
    <w:rsid w:val="00433CCC"/>
    <w:rsid w:val="00450C11"/>
    <w:rsid w:val="004647A8"/>
    <w:rsid w:val="0046529B"/>
    <w:rsid w:val="0047415A"/>
    <w:rsid w:val="00475931"/>
    <w:rsid w:val="00493D83"/>
    <w:rsid w:val="00497E3B"/>
    <w:rsid w:val="004A3D25"/>
    <w:rsid w:val="004A3D64"/>
    <w:rsid w:val="004A5B22"/>
    <w:rsid w:val="004B31A3"/>
    <w:rsid w:val="004C424D"/>
    <w:rsid w:val="004E05AE"/>
    <w:rsid w:val="004E2190"/>
    <w:rsid w:val="004E4788"/>
    <w:rsid w:val="00505F5C"/>
    <w:rsid w:val="00527E70"/>
    <w:rsid w:val="005302ED"/>
    <w:rsid w:val="005303FF"/>
    <w:rsid w:val="00533F87"/>
    <w:rsid w:val="005340BF"/>
    <w:rsid w:val="005364C6"/>
    <w:rsid w:val="0056096F"/>
    <w:rsid w:val="00564779"/>
    <w:rsid w:val="005654E6"/>
    <w:rsid w:val="00572119"/>
    <w:rsid w:val="00572F54"/>
    <w:rsid w:val="00585C84"/>
    <w:rsid w:val="005908CA"/>
    <w:rsid w:val="00595741"/>
    <w:rsid w:val="005A5C10"/>
    <w:rsid w:val="005A6725"/>
    <w:rsid w:val="005B7FDF"/>
    <w:rsid w:val="005C1FF4"/>
    <w:rsid w:val="005C393C"/>
    <w:rsid w:val="005C7A49"/>
    <w:rsid w:val="005D55D4"/>
    <w:rsid w:val="005E4CDC"/>
    <w:rsid w:val="005E5A87"/>
    <w:rsid w:val="005E7A8A"/>
    <w:rsid w:val="005E7FA6"/>
    <w:rsid w:val="005F15D2"/>
    <w:rsid w:val="005F4725"/>
    <w:rsid w:val="005F546A"/>
    <w:rsid w:val="005F59B4"/>
    <w:rsid w:val="00602CAC"/>
    <w:rsid w:val="00615D8F"/>
    <w:rsid w:val="006225C6"/>
    <w:rsid w:val="00655461"/>
    <w:rsid w:val="00661D9F"/>
    <w:rsid w:val="00665549"/>
    <w:rsid w:val="00673CA3"/>
    <w:rsid w:val="006807E0"/>
    <w:rsid w:val="00690404"/>
    <w:rsid w:val="00690B08"/>
    <w:rsid w:val="0069503F"/>
    <w:rsid w:val="006961C2"/>
    <w:rsid w:val="006A264B"/>
    <w:rsid w:val="006A39D7"/>
    <w:rsid w:val="006A7184"/>
    <w:rsid w:val="006B06DA"/>
    <w:rsid w:val="006B229E"/>
    <w:rsid w:val="006B48D4"/>
    <w:rsid w:val="006B5538"/>
    <w:rsid w:val="006C36E0"/>
    <w:rsid w:val="006C571A"/>
    <w:rsid w:val="006D16E9"/>
    <w:rsid w:val="006E2222"/>
    <w:rsid w:val="006E41F0"/>
    <w:rsid w:val="006E4FC6"/>
    <w:rsid w:val="006E7B78"/>
    <w:rsid w:val="006F2BE7"/>
    <w:rsid w:val="006F3B8B"/>
    <w:rsid w:val="006F55F9"/>
    <w:rsid w:val="00700DEA"/>
    <w:rsid w:val="00705CF9"/>
    <w:rsid w:val="00711B9B"/>
    <w:rsid w:val="007315C7"/>
    <w:rsid w:val="0073213F"/>
    <w:rsid w:val="0075715D"/>
    <w:rsid w:val="007706FD"/>
    <w:rsid w:val="0077431A"/>
    <w:rsid w:val="00774902"/>
    <w:rsid w:val="007770DC"/>
    <w:rsid w:val="00781BF2"/>
    <w:rsid w:val="00793376"/>
    <w:rsid w:val="007B2886"/>
    <w:rsid w:val="007B2B53"/>
    <w:rsid w:val="007B7BB3"/>
    <w:rsid w:val="007C41A9"/>
    <w:rsid w:val="007C7BD6"/>
    <w:rsid w:val="007D39DE"/>
    <w:rsid w:val="007E540A"/>
    <w:rsid w:val="008000CC"/>
    <w:rsid w:val="00801CE1"/>
    <w:rsid w:val="008057C8"/>
    <w:rsid w:val="00806569"/>
    <w:rsid w:val="008073AB"/>
    <w:rsid w:val="00821F6C"/>
    <w:rsid w:val="0082525D"/>
    <w:rsid w:val="00827946"/>
    <w:rsid w:val="00836FD0"/>
    <w:rsid w:val="00842DA2"/>
    <w:rsid w:val="00847F14"/>
    <w:rsid w:val="00856542"/>
    <w:rsid w:val="00862E8B"/>
    <w:rsid w:val="00864B17"/>
    <w:rsid w:val="0088281C"/>
    <w:rsid w:val="00883F1B"/>
    <w:rsid w:val="00886FD6"/>
    <w:rsid w:val="0089139F"/>
    <w:rsid w:val="008A357C"/>
    <w:rsid w:val="008B3404"/>
    <w:rsid w:val="008C00C1"/>
    <w:rsid w:val="008C08EC"/>
    <w:rsid w:val="008C421C"/>
    <w:rsid w:val="008C4640"/>
    <w:rsid w:val="008D3730"/>
    <w:rsid w:val="008F2A34"/>
    <w:rsid w:val="008F4F18"/>
    <w:rsid w:val="008F6BDC"/>
    <w:rsid w:val="008F6D87"/>
    <w:rsid w:val="00901DAA"/>
    <w:rsid w:val="009272F7"/>
    <w:rsid w:val="0092799F"/>
    <w:rsid w:val="0093274D"/>
    <w:rsid w:val="009435DF"/>
    <w:rsid w:val="00943FC3"/>
    <w:rsid w:val="00965A8D"/>
    <w:rsid w:val="0097510D"/>
    <w:rsid w:val="00987E2F"/>
    <w:rsid w:val="009911BC"/>
    <w:rsid w:val="00992FCB"/>
    <w:rsid w:val="009931A4"/>
    <w:rsid w:val="009A2295"/>
    <w:rsid w:val="009A795C"/>
    <w:rsid w:val="009B4CFC"/>
    <w:rsid w:val="009B4DFC"/>
    <w:rsid w:val="009B5471"/>
    <w:rsid w:val="009B60C7"/>
    <w:rsid w:val="009C0568"/>
    <w:rsid w:val="009C2C62"/>
    <w:rsid w:val="009D101D"/>
    <w:rsid w:val="009D590B"/>
    <w:rsid w:val="009E1D23"/>
    <w:rsid w:val="009E4B83"/>
    <w:rsid w:val="009F2203"/>
    <w:rsid w:val="009F51E0"/>
    <w:rsid w:val="009F62A4"/>
    <w:rsid w:val="00A00809"/>
    <w:rsid w:val="00A01145"/>
    <w:rsid w:val="00A026C2"/>
    <w:rsid w:val="00A12435"/>
    <w:rsid w:val="00A1723B"/>
    <w:rsid w:val="00A24B83"/>
    <w:rsid w:val="00A2529B"/>
    <w:rsid w:val="00A30782"/>
    <w:rsid w:val="00A3276A"/>
    <w:rsid w:val="00A422E4"/>
    <w:rsid w:val="00A52D79"/>
    <w:rsid w:val="00A54193"/>
    <w:rsid w:val="00A63199"/>
    <w:rsid w:val="00A67C46"/>
    <w:rsid w:val="00A7289D"/>
    <w:rsid w:val="00A7431C"/>
    <w:rsid w:val="00A87ADB"/>
    <w:rsid w:val="00A91A76"/>
    <w:rsid w:val="00A92731"/>
    <w:rsid w:val="00A9659A"/>
    <w:rsid w:val="00AB4658"/>
    <w:rsid w:val="00AC371A"/>
    <w:rsid w:val="00AC7BBE"/>
    <w:rsid w:val="00AD130B"/>
    <w:rsid w:val="00AD228C"/>
    <w:rsid w:val="00AD2A55"/>
    <w:rsid w:val="00AD36D4"/>
    <w:rsid w:val="00AD3F59"/>
    <w:rsid w:val="00AD5C53"/>
    <w:rsid w:val="00AD6A00"/>
    <w:rsid w:val="00AE057D"/>
    <w:rsid w:val="00AE380D"/>
    <w:rsid w:val="00AF1A4B"/>
    <w:rsid w:val="00AF230B"/>
    <w:rsid w:val="00AF2B1C"/>
    <w:rsid w:val="00AF3474"/>
    <w:rsid w:val="00B03D8C"/>
    <w:rsid w:val="00B11D62"/>
    <w:rsid w:val="00B23E84"/>
    <w:rsid w:val="00B25F89"/>
    <w:rsid w:val="00B274DD"/>
    <w:rsid w:val="00B35233"/>
    <w:rsid w:val="00B52701"/>
    <w:rsid w:val="00B56BE3"/>
    <w:rsid w:val="00B65EDF"/>
    <w:rsid w:val="00B84608"/>
    <w:rsid w:val="00B94CC2"/>
    <w:rsid w:val="00BA3235"/>
    <w:rsid w:val="00BB4562"/>
    <w:rsid w:val="00BB47C2"/>
    <w:rsid w:val="00BD2ADD"/>
    <w:rsid w:val="00BD486D"/>
    <w:rsid w:val="00BD58DF"/>
    <w:rsid w:val="00BE18DD"/>
    <w:rsid w:val="00BF13BF"/>
    <w:rsid w:val="00BF71F0"/>
    <w:rsid w:val="00C038DB"/>
    <w:rsid w:val="00C04F96"/>
    <w:rsid w:val="00C05164"/>
    <w:rsid w:val="00C3034B"/>
    <w:rsid w:val="00C30AF6"/>
    <w:rsid w:val="00C32635"/>
    <w:rsid w:val="00C339F5"/>
    <w:rsid w:val="00C347B4"/>
    <w:rsid w:val="00C34BFA"/>
    <w:rsid w:val="00C40310"/>
    <w:rsid w:val="00C431D3"/>
    <w:rsid w:val="00C50F38"/>
    <w:rsid w:val="00C57BC8"/>
    <w:rsid w:val="00C669F6"/>
    <w:rsid w:val="00C812A5"/>
    <w:rsid w:val="00C85536"/>
    <w:rsid w:val="00C9269A"/>
    <w:rsid w:val="00C94739"/>
    <w:rsid w:val="00CA5912"/>
    <w:rsid w:val="00CA786A"/>
    <w:rsid w:val="00CB1D5A"/>
    <w:rsid w:val="00CB42BB"/>
    <w:rsid w:val="00CB6B54"/>
    <w:rsid w:val="00CC54D4"/>
    <w:rsid w:val="00CD4B86"/>
    <w:rsid w:val="00CE381A"/>
    <w:rsid w:val="00CF2519"/>
    <w:rsid w:val="00D0571A"/>
    <w:rsid w:val="00D1494D"/>
    <w:rsid w:val="00D25FDB"/>
    <w:rsid w:val="00D35978"/>
    <w:rsid w:val="00D420E4"/>
    <w:rsid w:val="00D45248"/>
    <w:rsid w:val="00D5487E"/>
    <w:rsid w:val="00D55676"/>
    <w:rsid w:val="00D5595F"/>
    <w:rsid w:val="00D577F2"/>
    <w:rsid w:val="00D5798E"/>
    <w:rsid w:val="00D77B5F"/>
    <w:rsid w:val="00D818FA"/>
    <w:rsid w:val="00D82751"/>
    <w:rsid w:val="00D9217E"/>
    <w:rsid w:val="00D92A42"/>
    <w:rsid w:val="00D95852"/>
    <w:rsid w:val="00D95BF8"/>
    <w:rsid w:val="00DA5C11"/>
    <w:rsid w:val="00DA6DDE"/>
    <w:rsid w:val="00DB448A"/>
    <w:rsid w:val="00DB5559"/>
    <w:rsid w:val="00DB6F8F"/>
    <w:rsid w:val="00DB7DCE"/>
    <w:rsid w:val="00DC1F31"/>
    <w:rsid w:val="00DC7A30"/>
    <w:rsid w:val="00DD6FA0"/>
    <w:rsid w:val="00DE3054"/>
    <w:rsid w:val="00DF1D4C"/>
    <w:rsid w:val="00DF6E28"/>
    <w:rsid w:val="00E0025D"/>
    <w:rsid w:val="00E053C9"/>
    <w:rsid w:val="00E12A60"/>
    <w:rsid w:val="00E14BBB"/>
    <w:rsid w:val="00E224C3"/>
    <w:rsid w:val="00E22AEF"/>
    <w:rsid w:val="00E357D4"/>
    <w:rsid w:val="00E378D5"/>
    <w:rsid w:val="00E4277F"/>
    <w:rsid w:val="00E47738"/>
    <w:rsid w:val="00E505CD"/>
    <w:rsid w:val="00E50EC8"/>
    <w:rsid w:val="00E57620"/>
    <w:rsid w:val="00E72F1A"/>
    <w:rsid w:val="00E748CD"/>
    <w:rsid w:val="00E755C7"/>
    <w:rsid w:val="00E81567"/>
    <w:rsid w:val="00E81689"/>
    <w:rsid w:val="00E823A0"/>
    <w:rsid w:val="00EA2957"/>
    <w:rsid w:val="00EA5195"/>
    <w:rsid w:val="00EA610B"/>
    <w:rsid w:val="00EB1579"/>
    <w:rsid w:val="00EB1B6D"/>
    <w:rsid w:val="00EB7F71"/>
    <w:rsid w:val="00EC5DD5"/>
    <w:rsid w:val="00EF5BDE"/>
    <w:rsid w:val="00EF6467"/>
    <w:rsid w:val="00F03AF5"/>
    <w:rsid w:val="00F06A8C"/>
    <w:rsid w:val="00F17F4A"/>
    <w:rsid w:val="00F24F7F"/>
    <w:rsid w:val="00F26A27"/>
    <w:rsid w:val="00F34CFA"/>
    <w:rsid w:val="00F450C7"/>
    <w:rsid w:val="00F63432"/>
    <w:rsid w:val="00F6461C"/>
    <w:rsid w:val="00F70330"/>
    <w:rsid w:val="00F7325D"/>
    <w:rsid w:val="00F77676"/>
    <w:rsid w:val="00F77FF3"/>
    <w:rsid w:val="00F814E3"/>
    <w:rsid w:val="00F93A00"/>
    <w:rsid w:val="00FA5DE9"/>
    <w:rsid w:val="00FA68CF"/>
    <w:rsid w:val="00FC6884"/>
    <w:rsid w:val="00FC6E66"/>
    <w:rsid w:val="00FE3476"/>
    <w:rsid w:val="00FF6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6A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A27"/>
    <w:rPr>
      <w:rFonts w:ascii="Tahoma" w:hAnsi="Tahoma" w:cs="Tahoma"/>
      <w:sz w:val="16"/>
      <w:szCs w:val="16"/>
    </w:rPr>
  </w:style>
  <w:style w:type="character" w:styleId="CommentReference">
    <w:name w:val="annotation reference"/>
    <w:basedOn w:val="DefaultParagraphFont"/>
    <w:uiPriority w:val="99"/>
    <w:semiHidden/>
    <w:unhideWhenUsed/>
    <w:rsid w:val="00F93A00"/>
    <w:rPr>
      <w:sz w:val="16"/>
      <w:szCs w:val="16"/>
    </w:rPr>
  </w:style>
  <w:style w:type="paragraph" w:styleId="CommentText">
    <w:name w:val="annotation text"/>
    <w:basedOn w:val="Normal"/>
    <w:link w:val="CommentTextChar"/>
    <w:uiPriority w:val="99"/>
    <w:semiHidden/>
    <w:unhideWhenUsed/>
    <w:rsid w:val="00F93A00"/>
    <w:pPr>
      <w:spacing w:line="240" w:lineRule="auto"/>
    </w:pPr>
    <w:rPr>
      <w:sz w:val="20"/>
      <w:szCs w:val="20"/>
    </w:rPr>
  </w:style>
  <w:style w:type="character" w:customStyle="1" w:styleId="CommentTextChar">
    <w:name w:val="Comment Text Char"/>
    <w:basedOn w:val="DefaultParagraphFont"/>
    <w:link w:val="CommentText"/>
    <w:uiPriority w:val="99"/>
    <w:semiHidden/>
    <w:rsid w:val="00F93A00"/>
    <w:rPr>
      <w:sz w:val="20"/>
      <w:szCs w:val="20"/>
    </w:rPr>
  </w:style>
  <w:style w:type="paragraph" w:styleId="CommentSubject">
    <w:name w:val="annotation subject"/>
    <w:basedOn w:val="CommentText"/>
    <w:next w:val="CommentText"/>
    <w:link w:val="CommentSubjectChar"/>
    <w:uiPriority w:val="99"/>
    <w:semiHidden/>
    <w:unhideWhenUsed/>
    <w:rsid w:val="00F93A00"/>
    <w:rPr>
      <w:b/>
      <w:bCs/>
    </w:rPr>
  </w:style>
  <w:style w:type="character" w:customStyle="1" w:styleId="CommentSubjectChar">
    <w:name w:val="Comment Subject Char"/>
    <w:basedOn w:val="CommentTextChar"/>
    <w:link w:val="CommentSubject"/>
    <w:uiPriority w:val="99"/>
    <w:semiHidden/>
    <w:rsid w:val="00F93A00"/>
    <w:rPr>
      <w:b/>
      <w:bCs/>
      <w:sz w:val="20"/>
      <w:szCs w:val="20"/>
    </w:rPr>
  </w:style>
  <w:style w:type="paragraph" w:styleId="ListParagraph">
    <w:name w:val="List Paragraph"/>
    <w:basedOn w:val="Normal"/>
    <w:uiPriority w:val="34"/>
    <w:qFormat/>
    <w:rsid w:val="006A7184"/>
    <w:pPr>
      <w:ind w:left="720"/>
      <w:contextualSpacing/>
    </w:pPr>
  </w:style>
  <w:style w:type="paragraph" w:styleId="Revision">
    <w:name w:val="Revision"/>
    <w:hidden/>
    <w:uiPriority w:val="99"/>
    <w:semiHidden/>
    <w:rsid w:val="00C347B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6A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A27"/>
    <w:rPr>
      <w:rFonts w:ascii="Tahoma" w:hAnsi="Tahoma" w:cs="Tahoma"/>
      <w:sz w:val="16"/>
      <w:szCs w:val="16"/>
    </w:rPr>
  </w:style>
  <w:style w:type="character" w:styleId="CommentReference">
    <w:name w:val="annotation reference"/>
    <w:basedOn w:val="DefaultParagraphFont"/>
    <w:uiPriority w:val="99"/>
    <w:semiHidden/>
    <w:unhideWhenUsed/>
    <w:rsid w:val="00F93A00"/>
    <w:rPr>
      <w:sz w:val="16"/>
      <w:szCs w:val="16"/>
    </w:rPr>
  </w:style>
  <w:style w:type="paragraph" w:styleId="CommentText">
    <w:name w:val="annotation text"/>
    <w:basedOn w:val="Normal"/>
    <w:link w:val="CommentTextChar"/>
    <w:uiPriority w:val="99"/>
    <w:semiHidden/>
    <w:unhideWhenUsed/>
    <w:rsid w:val="00F93A00"/>
    <w:pPr>
      <w:spacing w:line="240" w:lineRule="auto"/>
    </w:pPr>
    <w:rPr>
      <w:sz w:val="20"/>
      <w:szCs w:val="20"/>
    </w:rPr>
  </w:style>
  <w:style w:type="character" w:customStyle="1" w:styleId="CommentTextChar">
    <w:name w:val="Comment Text Char"/>
    <w:basedOn w:val="DefaultParagraphFont"/>
    <w:link w:val="CommentText"/>
    <w:uiPriority w:val="99"/>
    <w:semiHidden/>
    <w:rsid w:val="00F93A00"/>
    <w:rPr>
      <w:sz w:val="20"/>
      <w:szCs w:val="20"/>
    </w:rPr>
  </w:style>
  <w:style w:type="paragraph" w:styleId="CommentSubject">
    <w:name w:val="annotation subject"/>
    <w:basedOn w:val="CommentText"/>
    <w:next w:val="CommentText"/>
    <w:link w:val="CommentSubjectChar"/>
    <w:uiPriority w:val="99"/>
    <w:semiHidden/>
    <w:unhideWhenUsed/>
    <w:rsid w:val="00F93A00"/>
    <w:rPr>
      <w:b/>
      <w:bCs/>
    </w:rPr>
  </w:style>
  <w:style w:type="character" w:customStyle="1" w:styleId="CommentSubjectChar">
    <w:name w:val="Comment Subject Char"/>
    <w:basedOn w:val="CommentTextChar"/>
    <w:link w:val="CommentSubject"/>
    <w:uiPriority w:val="99"/>
    <w:semiHidden/>
    <w:rsid w:val="00F93A00"/>
    <w:rPr>
      <w:b/>
      <w:bCs/>
      <w:sz w:val="20"/>
      <w:szCs w:val="20"/>
    </w:rPr>
  </w:style>
  <w:style w:type="paragraph" w:styleId="ListParagraph">
    <w:name w:val="List Paragraph"/>
    <w:basedOn w:val="Normal"/>
    <w:uiPriority w:val="34"/>
    <w:qFormat/>
    <w:rsid w:val="006A7184"/>
    <w:pPr>
      <w:ind w:left="720"/>
      <w:contextualSpacing/>
    </w:pPr>
  </w:style>
  <w:style w:type="paragraph" w:styleId="Revision">
    <w:name w:val="Revision"/>
    <w:hidden/>
    <w:uiPriority w:val="99"/>
    <w:semiHidden/>
    <w:rsid w:val="00C347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1346</Words>
  <Characters>7674</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US Fish and Wildlife Service</Company>
  <LinksUpToDate>false</LinksUpToDate>
  <CharactersWithSpaces>9002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dc:creator>
  <cp:lastModifiedBy>Gerry McChesney</cp:lastModifiedBy>
  <cp:revision>3</cp:revision>
  <cp:lastPrinted>2013-09-11T19:14:00Z</cp:lastPrinted>
  <dcterms:created xsi:type="dcterms:W3CDTF">2013-09-12T23:20:00Z</dcterms:created>
  <dcterms:modified xsi:type="dcterms:W3CDTF">2013-09-12T23:44:00Z</dcterms:modified>
</cp:coreProperties>
</file>